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E2D38" w14:textId="77777777" w:rsidR="00135D8E" w:rsidRDefault="00191DFB">
      <w:pPr>
        <w:spacing w:after="551" w:line="218" w:lineRule="auto"/>
        <w:ind w:firstLine="0"/>
        <w:jc w:val="center"/>
      </w:pPr>
      <w:bookmarkStart w:id="0" w:name="_GoBack"/>
      <w:bookmarkEnd w:id="0"/>
      <w:r>
        <w:rPr>
          <w:sz w:val="32"/>
        </w:rPr>
        <w:t>Bekendtgørelse om undervisning af personale, der betjener renseanlæg for spildevand</w:t>
      </w:r>
      <w:r>
        <w:rPr>
          <w:sz w:val="26"/>
          <w:vertAlign w:val="superscript"/>
        </w:rPr>
        <w:t>1)</w:t>
      </w:r>
    </w:p>
    <w:p w14:paraId="45E9746A" w14:textId="5507E481" w:rsidR="00135D8E" w:rsidRDefault="00191DFB">
      <w:pPr>
        <w:spacing w:after="195"/>
        <w:ind w:left="-15"/>
      </w:pPr>
      <w:r>
        <w:t xml:space="preserve">I medfør af § 7, stk. 3, </w:t>
      </w:r>
      <w:ins w:id="1" w:author="Tanja Løvgren" w:date="2025-04-22T12:46:00Z">
        <w:r w:rsidR="00052BE9">
          <w:t xml:space="preserve">§ 7 b, </w:t>
        </w:r>
      </w:ins>
      <w:del w:id="2" w:author="Tanja Løvgren" w:date="2025-04-22T13:38:00Z">
        <w:r w:rsidDel="00AD4E4B">
          <w:delText xml:space="preserve">§ 29 </w:delText>
        </w:r>
      </w:del>
      <w:r>
        <w:t xml:space="preserve">og § 80, stk. 1 og 2, i lov om miljøbeskyttelse, jf. lovbekendtgørelse nr. </w:t>
      </w:r>
      <w:del w:id="3" w:author="Tanja Løvgren" w:date="2025-04-24T13:23:00Z">
        <w:r w:rsidDel="004D6D5A">
          <w:delText xml:space="preserve">1317 </w:delText>
        </w:r>
      </w:del>
      <w:ins w:id="4" w:author="Tanja Løvgren" w:date="2025-04-24T13:23:00Z">
        <w:r w:rsidR="004D6D5A">
          <w:t>109</w:t>
        </w:r>
      </w:ins>
      <w:ins w:id="5" w:author="Tanja Løvgren" w:date="2025-04-24T13:24:00Z">
        <w:r w:rsidR="004D6D5A">
          <w:t xml:space="preserve">3 </w:t>
        </w:r>
      </w:ins>
      <w:r>
        <w:t xml:space="preserve">af </w:t>
      </w:r>
      <w:del w:id="6" w:author="Tanja Løvgren" w:date="2025-04-24T13:24:00Z">
        <w:r w:rsidDel="004D6D5A">
          <w:delText>19</w:delText>
        </w:r>
      </w:del>
      <w:ins w:id="7" w:author="Tanja Løvgren" w:date="2025-04-24T13:24:00Z">
        <w:r w:rsidR="004D6D5A">
          <w:t>11</w:t>
        </w:r>
      </w:ins>
      <w:r>
        <w:t xml:space="preserve">. </w:t>
      </w:r>
      <w:del w:id="8" w:author="Tanja Løvgren" w:date="2025-04-24T13:24:00Z">
        <w:r w:rsidDel="004D6D5A">
          <w:delText xml:space="preserve">november </w:delText>
        </w:r>
      </w:del>
      <w:ins w:id="9" w:author="Tanja Løvgren" w:date="2025-04-24T13:24:00Z">
        <w:r w:rsidR="004D6D5A">
          <w:t xml:space="preserve">oktober </w:t>
        </w:r>
      </w:ins>
      <w:del w:id="10" w:author="Tanja Løvgren" w:date="2025-04-24T13:24:00Z">
        <w:r w:rsidDel="004D6D5A">
          <w:delText>2015</w:delText>
        </w:r>
      </w:del>
      <w:ins w:id="11" w:author="Tanja Løvgren" w:date="2025-04-24T13:24:00Z">
        <w:r w:rsidR="004D6D5A">
          <w:t>2024</w:t>
        </w:r>
      </w:ins>
      <w:r>
        <w:t>, fastsættes:</w:t>
      </w:r>
    </w:p>
    <w:p w14:paraId="2823F3C1" w14:textId="77777777" w:rsidR="00135D8E" w:rsidRDefault="00191DFB">
      <w:pPr>
        <w:spacing w:after="68" w:line="259" w:lineRule="auto"/>
        <w:ind w:left="154" w:right="147" w:hanging="10"/>
        <w:jc w:val="center"/>
      </w:pPr>
      <w:r>
        <w:t>Kapitel 1</w:t>
      </w:r>
    </w:p>
    <w:p w14:paraId="064B0683" w14:textId="0AD9639D" w:rsidR="00135D8E" w:rsidRDefault="00191DFB">
      <w:pPr>
        <w:pStyle w:val="Overskrift2"/>
      </w:pPr>
      <w:del w:id="12" w:author="Tanja Løvgren" w:date="2025-04-25T12:56:00Z">
        <w:r w:rsidDel="005525B6">
          <w:delText xml:space="preserve">Bekendtgørelsens </w:delText>
        </w:r>
      </w:del>
      <w:ins w:id="13" w:author="Tanja Løvgren" w:date="2025-04-25T12:56:00Z">
        <w:r w:rsidR="005525B6">
          <w:t>An</w:t>
        </w:r>
      </w:ins>
      <w:ins w:id="14" w:author="Tanja Løvgren" w:date="2025-04-25T12:57:00Z">
        <w:r w:rsidR="005525B6">
          <w:t>vendelses</w:t>
        </w:r>
      </w:ins>
      <w:r>
        <w:t>område</w:t>
      </w:r>
    </w:p>
    <w:p w14:paraId="07458970" w14:textId="4DCB0690" w:rsidR="00135D8E" w:rsidRDefault="00191DFB" w:rsidP="001B22D8">
      <w:pPr>
        <w:spacing w:after="0" w:line="259" w:lineRule="auto"/>
        <w:ind w:left="154" w:hanging="10"/>
        <w:jc w:val="left"/>
      </w:pPr>
      <w:r>
        <w:rPr>
          <w:b/>
        </w:rPr>
        <w:t>§ 1.</w:t>
      </w:r>
      <w:r>
        <w:t xml:space="preserve"> Denne bekendtgørelse </w:t>
      </w:r>
      <w:del w:id="15" w:author="Tanja Løvgren" w:date="2025-04-25T12:57:00Z">
        <w:r w:rsidDel="005525B6">
          <w:delText xml:space="preserve">omfatter </w:delText>
        </w:r>
      </w:del>
      <w:ins w:id="16" w:author="Tanja Løvgren" w:date="2025-04-25T12:57:00Z">
        <w:r w:rsidR="005525B6">
          <w:t xml:space="preserve">fastsætter regler om </w:t>
        </w:r>
      </w:ins>
      <w:r>
        <w:t>obligatorisk uddannelse for driftsledere på kommunale renseanlæg.</w:t>
      </w:r>
    </w:p>
    <w:p w14:paraId="11B649DC" w14:textId="77777777" w:rsidR="00135D8E" w:rsidRPr="006E6902" w:rsidDel="00590462" w:rsidRDefault="00191DFB">
      <w:pPr>
        <w:ind w:left="-15"/>
        <w:rPr>
          <w:del w:id="17" w:author="Tanja Løvgren" w:date="2025-03-31T10:43:00Z"/>
          <w:color w:val="2E74B5" w:themeColor="accent1" w:themeShade="BF"/>
        </w:rPr>
      </w:pPr>
      <w:del w:id="18" w:author="Tanja Løvgren" w:date="2025-03-31T10:43:00Z">
        <w:r w:rsidDel="00590462">
          <w:rPr>
            <w:i/>
          </w:rPr>
          <w:delText>Stk. 2.</w:delText>
        </w:r>
        <w:r w:rsidDel="00590462">
          <w:delText xml:space="preserve"> </w:delText>
        </w:r>
        <w:r w:rsidRPr="006E6902" w:rsidDel="00590462">
          <w:rPr>
            <w:color w:val="2E74B5" w:themeColor="accent1" w:themeShade="BF"/>
          </w:rPr>
          <w:delText>Styrelsen for Vand- og Naturforvaltning kan meddele personer, der i udlandet har gennemgået uddannelser, der kan sidestilles med den i stk. 1 omhandlede uddannelse, tilladelse til at virke som driftsledere på renseanlæg her i landet, jf. kapitel 3.</w:delText>
        </w:r>
      </w:del>
    </w:p>
    <w:p w14:paraId="193C2AEE" w14:textId="0F4BD08A" w:rsidR="00135D8E" w:rsidDel="00B17F8F" w:rsidRDefault="00191DFB">
      <w:pPr>
        <w:ind w:left="200" w:firstLine="0"/>
        <w:rPr>
          <w:moveFrom w:id="19" w:author="Tanja Løvgren" w:date="2025-04-02T11:08:00Z"/>
        </w:rPr>
      </w:pPr>
      <w:moveFromRangeStart w:id="20" w:author="Tanja Løvgren" w:date="2025-04-02T11:08:00Z" w:name="move194484522"/>
      <w:moveFrom w:id="21" w:author="Tanja Løvgren" w:date="2025-04-02T11:08:00Z">
        <w:r w:rsidDel="00B17F8F">
          <w:rPr>
            <w:i/>
          </w:rPr>
          <w:t>Stk. 3.</w:t>
        </w:r>
        <w:r w:rsidDel="00B17F8F">
          <w:t xml:space="preserve"> Styrelsen for Vand- og Naturforvaltnings afgørelse efter stk. 2 kan ikke påklages.</w:t>
        </w:r>
      </w:moveFrom>
    </w:p>
    <w:moveFromRangeEnd w:id="20"/>
    <w:p w14:paraId="3447B42B" w14:textId="1ABAA18D" w:rsidR="00135D8E" w:rsidRPr="00E36B36" w:rsidDel="001B22D8" w:rsidRDefault="00191DFB" w:rsidP="00E36B36">
      <w:pPr>
        <w:ind w:left="-15"/>
        <w:rPr>
          <w:del w:id="22" w:author="Tanja Løvgren" w:date="2025-04-30T13:06:00Z"/>
          <w:i/>
        </w:rPr>
      </w:pPr>
      <w:del w:id="23" w:author="Tanja Løvgren" w:date="2025-04-30T13:05:00Z">
        <w:r w:rsidDel="001B22D8">
          <w:rPr>
            <w:i/>
          </w:rPr>
          <w:delText xml:space="preserve">Stk. </w:delText>
        </w:r>
      </w:del>
      <w:del w:id="24" w:author="Tanja Løvgren" w:date="2025-04-04T11:21:00Z">
        <w:r w:rsidDel="00F11B69">
          <w:rPr>
            <w:i/>
          </w:rPr>
          <w:delText>4</w:delText>
        </w:r>
      </w:del>
      <w:del w:id="25" w:author="Tanja Løvgren" w:date="2025-04-30T13:05:00Z">
        <w:r w:rsidDel="001B22D8">
          <w:rPr>
            <w:i/>
          </w:rPr>
          <w:delText>.</w:delText>
        </w:r>
        <w:r w:rsidDel="001B22D8">
          <w:delText xml:space="preserve"> </w:delText>
        </w:r>
      </w:del>
      <w:moveFromRangeStart w:id="26" w:author="Tanja Løvgren" w:date="2025-04-25T12:58:00Z" w:name="move196478340"/>
      <w:moveFrom w:id="27" w:author="Tanja Løvgren" w:date="2025-04-25T12:58:00Z">
        <w:r w:rsidDel="005525B6">
          <w:t>Der er adgang for driftsassistenter eller andre med et lederansvar til at opnå den i stk. 1 omhandlede uddannelse.</w:t>
        </w:r>
      </w:moveFrom>
      <w:moveFromRangeEnd w:id="26"/>
    </w:p>
    <w:p w14:paraId="3DD7A8F1" w14:textId="3F5C9944" w:rsidR="00135D8E" w:rsidRDefault="00191DFB">
      <w:pPr>
        <w:ind w:left="-15"/>
        <w:rPr>
          <w:ins w:id="28" w:author="Christian Nikolaj Søberg" w:date="2025-04-25T08:29:00Z"/>
        </w:rPr>
      </w:pPr>
      <w:r>
        <w:rPr>
          <w:i/>
        </w:rPr>
        <w:t xml:space="preserve">Stk. </w:t>
      </w:r>
      <w:ins w:id="29" w:author="Tanja Løvgren" w:date="2025-04-30T13:06:00Z">
        <w:r w:rsidR="001B22D8">
          <w:rPr>
            <w:i/>
          </w:rPr>
          <w:t>2</w:t>
        </w:r>
      </w:ins>
      <w:del w:id="30" w:author="Tanja Løvgren" w:date="2025-04-04T11:21:00Z">
        <w:r w:rsidDel="00F11B69">
          <w:rPr>
            <w:i/>
          </w:rPr>
          <w:delText>5</w:delText>
        </w:r>
      </w:del>
      <w:r>
        <w:rPr>
          <w:i/>
        </w:rPr>
        <w:t>.</w:t>
      </w:r>
      <w:r>
        <w:t xml:space="preserve"> Tilladelsesmyndigheden kan ved meddelelse af udledningstilladelser for fælles private spildevandsanlæg for mere end 1.000 personækvivalenter stille vilkår om, at driftslederen har opnået uddannelsesbevis i henhold til bestemmelserne i denne bekendtgørelse.</w:t>
      </w:r>
    </w:p>
    <w:p w14:paraId="70A69322" w14:textId="77777777" w:rsidR="003256A5" w:rsidRDefault="003256A5">
      <w:pPr>
        <w:ind w:left="-15"/>
      </w:pPr>
    </w:p>
    <w:p w14:paraId="1578FECB" w14:textId="034F577C" w:rsidR="00135D8E" w:rsidRPr="006E6902" w:rsidDel="00B17F8F" w:rsidRDefault="00191DFB">
      <w:pPr>
        <w:spacing w:after="155"/>
        <w:ind w:left="-15"/>
        <w:rPr>
          <w:moveFrom w:id="31" w:author="Tanja Løvgren" w:date="2025-04-02T11:09:00Z"/>
          <w:color w:val="2E74B5" w:themeColor="accent1" w:themeShade="BF"/>
        </w:rPr>
      </w:pPr>
      <w:moveFromRangeStart w:id="32" w:author="Tanja Løvgren" w:date="2025-04-02T11:09:00Z" w:name="move194484598"/>
      <w:moveFrom w:id="33" w:author="Tanja Løvgren" w:date="2025-04-02T11:09:00Z">
        <w:r w:rsidDel="00B17F8F">
          <w:rPr>
            <w:i/>
          </w:rPr>
          <w:t>Stk. 6.</w:t>
        </w:r>
        <w:r w:rsidDel="00B17F8F">
          <w:t xml:space="preserve"> </w:t>
        </w:r>
        <w:r w:rsidRPr="006E6902" w:rsidDel="00B17F8F">
          <w:rPr>
            <w:color w:val="2E74B5" w:themeColor="accent1" w:themeShade="BF"/>
          </w:rPr>
          <w:t>Bekendtgørelsens regler supplerer reglerne i lov om anerkendelse af visse uddannelses- og erhvervsmæssige kvalifikationer. Ud over de definitioner, der fremgår af lovens § 2, gælder de definitioner, der er i anerkendelsesdirektivet.</w:t>
        </w:r>
      </w:moveFrom>
    </w:p>
    <w:moveFromRangeEnd w:id="32"/>
    <w:p w14:paraId="5DD37208" w14:textId="77777777" w:rsidR="00135D8E" w:rsidRDefault="00191DFB">
      <w:pPr>
        <w:spacing w:after="68" w:line="259" w:lineRule="auto"/>
        <w:ind w:left="154" w:right="147" w:hanging="10"/>
        <w:jc w:val="center"/>
      </w:pPr>
      <w:r>
        <w:t>Kapitel 2</w:t>
      </w:r>
    </w:p>
    <w:p w14:paraId="13CA9744" w14:textId="77777777" w:rsidR="00135D8E" w:rsidRDefault="00191DFB">
      <w:pPr>
        <w:pStyle w:val="Overskrift2"/>
      </w:pPr>
      <w:r>
        <w:t>Uddannelsesbevis</w:t>
      </w:r>
    </w:p>
    <w:p w14:paraId="5A130A5B" w14:textId="1DC67F4C" w:rsidR="005525B6" w:rsidRDefault="005525B6">
      <w:pPr>
        <w:ind w:left="-15"/>
        <w:rPr>
          <w:ins w:id="34" w:author="Tanja Løvgren" w:date="2025-05-16T11:33:00Z"/>
        </w:rPr>
      </w:pPr>
      <w:ins w:id="35" w:author="Tanja Løvgren" w:date="2025-04-25T12:58:00Z">
        <w:r w:rsidRPr="005525B6">
          <w:rPr>
            <w:b/>
          </w:rPr>
          <w:t>§ 2</w:t>
        </w:r>
      </w:ins>
      <w:ins w:id="36" w:author="Tanja Løvgren" w:date="2025-04-25T12:59:00Z">
        <w:r w:rsidRPr="005525B6">
          <w:rPr>
            <w:b/>
          </w:rPr>
          <w:t>.</w:t>
        </w:r>
      </w:ins>
      <w:ins w:id="37" w:author="Tanja Løvgren" w:date="2025-04-25T12:58:00Z">
        <w:r>
          <w:t xml:space="preserve"> </w:t>
        </w:r>
      </w:ins>
      <w:moveToRangeStart w:id="38" w:author="Tanja Løvgren" w:date="2025-04-25T12:58:00Z" w:name="move196478340"/>
      <w:moveTo w:id="39" w:author="Tanja Løvgren" w:date="2025-04-25T12:58:00Z">
        <w:r>
          <w:t>Der er adgang for driftsassistenter eller andre med et lederansvar til at opnå den i</w:t>
        </w:r>
      </w:moveTo>
      <w:ins w:id="40" w:author="Tanja Løvgren" w:date="2025-04-30T13:06:00Z">
        <w:r w:rsidR="001B22D8">
          <w:t xml:space="preserve"> § 1</w:t>
        </w:r>
      </w:ins>
      <w:ins w:id="41" w:author="Tanja Løvgren" w:date="2025-05-12T13:45:00Z">
        <w:r w:rsidR="003C05B7">
          <w:t>,</w:t>
        </w:r>
      </w:ins>
      <w:moveTo w:id="42" w:author="Tanja Løvgren" w:date="2025-04-25T12:58:00Z">
        <w:r>
          <w:t xml:space="preserve"> stk. 1 omhandlede uddannelse.</w:t>
        </w:r>
      </w:moveTo>
      <w:moveToRangeEnd w:id="38"/>
    </w:p>
    <w:p w14:paraId="630E4878" w14:textId="77777777" w:rsidR="0081632C" w:rsidRDefault="0081632C">
      <w:pPr>
        <w:ind w:left="-15"/>
        <w:rPr>
          <w:ins w:id="43" w:author="Tanja Løvgren" w:date="2025-04-25T12:59:00Z"/>
        </w:rPr>
      </w:pPr>
    </w:p>
    <w:p w14:paraId="5E19D6EE" w14:textId="10AB6F32" w:rsidR="00135D8E" w:rsidRDefault="00191DFB">
      <w:pPr>
        <w:ind w:left="-15"/>
      </w:pPr>
      <w:r>
        <w:rPr>
          <w:b/>
        </w:rPr>
        <w:t xml:space="preserve">§ </w:t>
      </w:r>
      <w:del w:id="44" w:author="Tanja Løvgren" w:date="2025-04-30T13:06:00Z">
        <w:r w:rsidDel="001B22D8">
          <w:rPr>
            <w:b/>
          </w:rPr>
          <w:delText>2</w:delText>
        </w:r>
      </w:del>
      <w:ins w:id="45" w:author="Tanja Løvgren" w:date="2025-04-30T13:06:00Z">
        <w:r w:rsidR="001B22D8">
          <w:rPr>
            <w:b/>
          </w:rPr>
          <w:t>3</w:t>
        </w:r>
      </w:ins>
      <w:r>
        <w:rPr>
          <w:b/>
        </w:rPr>
        <w:t>.</w:t>
      </w:r>
      <w:r>
        <w:t xml:space="preserve"> Kurser til opnåelse af </w:t>
      </w:r>
      <w:del w:id="46" w:author="Tanja Løvgren" w:date="2025-04-25T12:59:00Z">
        <w:r w:rsidDel="005525B6">
          <w:delText xml:space="preserve">bevis for lederansvaret på et </w:delText>
        </w:r>
      </w:del>
      <w:ins w:id="47" w:author="Tanja Løvgren" w:date="2025-04-25T12:59:00Z">
        <w:r w:rsidR="005525B6">
          <w:t xml:space="preserve">uddannelse for driftsledere </w:t>
        </w:r>
      </w:ins>
      <w:ins w:id="48" w:author="Tanja Løvgren" w:date="2025-04-25T13:00:00Z">
        <w:r w:rsidR="005525B6">
          <w:t xml:space="preserve">på </w:t>
        </w:r>
      </w:ins>
      <w:r>
        <w:t>spildevandsanlæg afholdes af COK - Den Kommunale Højskole i Danmark.</w:t>
      </w:r>
    </w:p>
    <w:p w14:paraId="20575064" w14:textId="6279FA67" w:rsidR="00135D8E" w:rsidRDefault="00191DFB">
      <w:pPr>
        <w:ind w:left="-15"/>
      </w:pPr>
      <w:r>
        <w:rPr>
          <w:i/>
        </w:rPr>
        <w:t>Stk. 2.</w:t>
      </w:r>
      <w:r>
        <w:t xml:space="preserve"> De nærmere regler for kursusindhold m.v. fastlægges af et kursusudvalg, der består af en repræsentant for KL og en repræsentant for </w:t>
      </w:r>
      <w:del w:id="49" w:author="Tanja Løvgren" w:date="2025-04-23T09:24:00Z">
        <w:r w:rsidRPr="005A7C96" w:rsidDel="005A7C96">
          <w:rPr>
            <w:b/>
          </w:rPr>
          <w:delText>Styrelsen for Vand- og Naturforvaltning</w:delText>
        </w:r>
      </w:del>
      <w:ins w:id="50" w:author="Tanja Løvgren" w:date="2025-04-23T09:24:00Z">
        <w:r w:rsidR="005A7C96" w:rsidRPr="005A7C96">
          <w:t>Miljøstyrelsen</w:t>
        </w:r>
      </w:ins>
      <w:r w:rsidRPr="005525B6">
        <w:t>.</w:t>
      </w:r>
    </w:p>
    <w:p w14:paraId="50B3BD55" w14:textId="77777777" w:rsidR="00135D8E" w:rsidRDefault="00191DFB">
      <w:pPr>
        <w:spacing w:after="115"/>
        <w:ind w:left="-15"/>
      </w:pPr>
      <w:r>
        <w:rPr>
          <w:i/>
        </w:rPr>
        <w:t>Stk. 3.</w:t>
      </w:r>
      <w:r>
        <w:t xml:space="preserve"> Kursusudvalget tilrettelægger selv sin forretningsorden og COK - Den Kommunale Højskole varetager sekretariatsopgaver.</w:t>
      </w:r>
    </w:p>
    <w:p w14:paraId="1A7337C7" w14:textId="007FD25D" w:rsidR="00135D8E" w:rsidRDefault="00191DFB">
      <w:pPr>
        <w:spacing w:after="113"/>
        <w:ind w:left="200" w:firstLine="0"/>
      </w:pPr>
      <w:r>
        <w:rPr>
          <w:b/>
        </w:rPr>
        <w:t xml:space="preserve">§ </w:t>
      </w:r>
      <w:del w:id="51" w:author="Tanja Løvgren" w:date="2025-04-30T13:08:00Z">
        <w:r w:rsidDel="001B22D8">
          <w:rPr>
            <w:b/>
          </w:rPr>
          <w:delText>3</w:delText>
        </w:r>
      </w:del>
      <w:ins w:id="52" w:author="Tanja Løvgren" w:date="2025-04-30T13:08:00Z">
        <w:r w:rsidR="001B22D8">
          <w:rPr>
            <w:b/>
          </w:rPr>
          <w:t>4</w:t>
        </w:r>
      </w:ins>
      <w:r>
        <w:rPr>
          <w:b/>
        </w:rPr>
        <w:t>.</w:t>
      </w:r>
      <w:r>
        <w:t xml:space="preserve"> Uddannelsen sammensættes af 3 grundmoduler med mindst 2 kursusdøgn pr. modul, jf. bilag 1.</w:t>
      </w:r>
    </w:p>
    <w:p w14:paraId="512F9539" w14:textId="2A824E39" w:rsidR="00135D8E" w:rsidRDefault="00191DFB">
      <w:pPr>
        <w:spacing w:after="115"/>
        <w:ind w:left="-15"/>
      </w:pPr>
      <w:r>
        <w:rPr>
          <w:b/>
        </w:rPr>
        <w:t xml:space="preserve">§ </w:t>
      </w:r>
      <w:ins w:id="53" w:author="Tanja Løvgren" w:date="2025-04-30T13:08:00Z">
        <w:r w:rsidR="001B22D8">
          <w:rPr>
            <w:b/>
          </w:rPr>
          <w:t>5</w:t>
        </w:r>
      </w:ins>
      <w:del w:id="54" w:author="Tanja Løvgren" w:date="2025-04-30T13:08:00Z">
        <w:r w:rsidDel="001B22D8">
          <w:rPr>
            <w:b/>
          </w:rPr>
          <w:delText>4</w:delText>
        </w:r>
      </w:del>
      <w:r>
        <w:rPr>
          <w:b/>
        </w:rPr>
        <w:t>.</w:t>
      </w:r>
      <w:r>
        <w:t xml:space="preserve"> Personale, der ikke eller kun har gennemgået enkelte af de i bilag 1 nævnte moduler, kan optages til aflæggelse af den bevisgivende prøve, hvis de på anden vis har tilegnet sig en tilsvarende viden.</w:t>
      </w:r>
    </w:p>
    <w:p w14:paraId="297C93EF" w14:textId="6E9CABA4" w:rsidR="00135D8E" w:rsidRDefault="00191DFB">
      <w:pPr>
        <w:ind w:left="-15"/>
      </w:pPr>
      <w:r>
        <w:rPr>
          <w:b/>
        </w:rPr>
        <w:t xml:space="preserve">§ </w:t>
      </w:r>
      <w:ins w:id="55" w:author="Tanja Løvgren" w:date="2025-04-30T13:08:00Z">
        <w:r w:rsidR="001B22D8">
          <w:rPr>
            <w:b/>
          </w:rPr>
          <w:t>6</w:t>
        </w:r>
      </w:ins>
      <w:del w:id="56" w:author="Tanja Løvgren" w:date="2025-04-30T13:08:00Z">
        <w:r w:rsidDel="001B22D8">
          <w:rPr>
            <w:b/>
          </w:rPr>
          <w:delText>5</w:delText>
        </w:r>
      </w:del>
      <w:r>
        <w:rPr>
          <w:b/>
        </w:rPr>
        <w:t>.</w:t>
      </w:r>
      <w:r>
        <w:t xml:space="preserve"> Bevis for på lederniveau at betjene et renseanlæg som driftsleder opnås på basis af aflæggelse af prøve, jf. bilag 1.</w:t>
      </w:r>
    </w:p>
    <w:p w14:paraId="2B4404B4" w14:textId="63F39321" w:rsidR="00135D8E" w:rsidRDefault="00191DFB">
      <w:pPr>
        <w:ind w:left="-15"/>
      </w:pPr>
      <w:r>
        <w:rPr>
          <w:i/>
        </w:rPr>
        <w:t>Stk. 2.</w:t>
      </w:r>
      <w:r>
        <w:t xml:space="preserve"> Kursusudvalget, jf. § </w:t>
      </w:r>
      <w:ins w:id="57" w:author="Tanja Løvgren" w:date="2025-04-30T13:08:00Z">
        <w:r w:rsidR="001B22D8">
          <w:t>3</w:t>
        </w:r>
      </w:ins>
      <w:del w:id="58" w:author="Tanja Løvgren" w:date="2025-04-30T13:08:00Z">
        <w:r w:rsidDel="001B22D8">
          <w:delText>2</w:delText>
        </w:r>
      </w:del>
      <w:r>
        <w:t>, stk. 2, kan efter indstilling fra kommunalbestyrelsen fritage personer, der har varetaget opgaven som driftsleder på et renseanlæg i mere end 10 år</w:t>
      </w:r>
      <w:del w:id="59" w:author="Christian Nikolaj Søberg" w:date="2025-04-25T08:38:00Z">
        <w:r w:rsidDel="003256A5">
          <w:delText>,</w:delText>
        </w:r>
      </w:del>
      <w:r>
        <w:t xml:space="preserve"> for at aflægge prøve.</w:t>
      </w:r>
    </w:p>
    <w:p w14:paraId="6B752ECD" w14:textId="77777777" w:rsidR="00135D8E" w:rsidRDefault="00191DFB">
      <w:pPr>
        <w:spacing w:after="115"/>
        <w:ind w:left="-15"/>
      </w:pPr>
      <w:r>
        <w:rPr>
          <w:i/>
        </w:rPr>
        <w:t>Stk. 3.</w:t>
      </w:r>
      <w:r>
        <w:t xml:space="preserve"> Der udstedes uddannelsesbevis for teknisk forståelse og indsigt i betjening og drift af renseanlæg.</w:t>
      </w:r>
    </w:p>
    <w:p w14:paraId="09915E45" w14:textId="7C922ABA" w:rsidR="00135D8E" w:rsidRDefault="00191DFB">
      <w:pPr>
        <w:ind w:left="-15"/>
      </w:pPr>
      <w:r>
        <w:rPr>
          <w:b/>
        </w:rPr>
        <w:lastRenderedPageBreak/>
        <w:t xml:space="preserve">§ </w:t>
      </w:r>
      <w:ins w:id="60" w:author="Tanja Løvgren" w:date="2025-04-30T13:08:00Z">
        <w:r w:rsidR="001B22D8">
          <w:rPr>
            <w:b/>
          </w:rPr>
          <w:t>7</w:t>
        </w:r>
      </w:ins>
      <w:del w:id="61" w:author="Tanja Løvgren" w:date="2025-04-30T13:08:00Z">
        <w:r w:rsidDel="001B22D8">
          <w:rPr>
            <w:b/>
          </w:rPr>
          <w:delText>6</w:delText>
        </w:r>
      </w:del>
      <w:r>
        <w:rPr>
          <w:b/>
        </w:rPr>
        <w:t>.</w:t>
      </w:r>
      <w:r>
        <w:t xml:space="preserve"> Driftsledere uden bevisgivende uddannelse, der ansættes efter bekendtgørelsens ikrafttræden, skal senest 1/2 år efter ansættelse have søgt optagelse på den bevisgivende uddannelse.</w:t>
      </w:r>
    </w:p>
    <w:p w14:paraId="28DA30D8" w14:textId="77777777" w:rsidR="00135D8E" w:rsidRDefault="00191DFB">
      <w:pPr>
        <w:ind w:left="200" w:firstLine="0"/>
      </w:pPr>
      <w:r>
        <w:rPr>
          <w:i/>
        </w:rPr>
        <w:t>Stk. 2.</w:t>
      </w:r>
      <w:r>
        <w:t xml:space="preserve"> Kursusudvalget fastlægger rækkefølgen for optagelse på de udbudte kurser.</w:t>
      </w:r>
    </w:p>
    <w:p w14:paraId="559095A6" w14:textId="77777777" w:rsidR="00590462" w:rsidRDefault="00590462">
      <w:pPr>
        <w:spacing w:after="68" w:line="259" w:lineRule="auto"/>
        <w:ind w:left="154" w:right="147" w:hanging="10"/>
        <w:jc w:val="center"/>
        <w:rPr>
          <w:ins w:id="62" w:author="Tanja Løvgren" w:date="2025-03-31T10:44:00Z"/>
        </w:rPr>
      </w:pPr>
    </w:p>
    <w:p w14:paraId="26C9F093" w14:textId="77777777" w:rsidR="00590462" w:rsidRDefault="00590462">
      <w:pPr>
        <w:spacing w:after="68" w:line="259" w:lineRule="auto"/>
        <w:ind w:left="154" w:right="147" w:hanging="10"/>
        <w:jc w:val="center"/>
        <w:rPr>
          <w:ins w:id="63" w:author="Tanja Løvgren" w:date="2025-03-31T10:44:00Z"/>
        </w:rPr>
      </w:pPr>
    </w:p>
    <w:p w14:paraId="2C1F0721" w14:textId="77777777" w:rsidR="00135D8E" w:rsidRDefault="00191DFB">
      <w:pPr>
        <w:spacing w:after="68" w:line="259" w:lineRule="auto"/>
        <w:ind w:left="154" w:right="147" w:hanging="10"/>
        <w:jc w:val="center"/>
      </w:pPr>
      <w:r>
        <w:t>Kapitel 3</w:t>
      </w:r>
    </w:p>
    <w:p w14:paraId="63DECD28" w14:textId="2C782F43" w:rsidR="006352DB" w:rsidRPr="0036318D" w:rsidRDefault="00191DFB">
      <w:pPr>
        <w:pStyle w:val="Overskrift2"/>
        <w:ind w:right="0"/>
        <w:rPr>
          <w:ins w:id="64" w:author="Tanja Løvgren" w:date="2025-04-01T12:29:00Z"/>
          <w:color w:val="auto"/>
        </w:rPr>
      </w:pPr>
      <w:del w:id="65" w:author="Tanja Løvgren" w:date="2025-04-01T12:29:00Z">
        <w:r w:rsidRPr="0036318D" w:rsidDel="006352DB">
          <w:rPr>
            <w:color w:val="auto"/>
          </w:rPr>
          <w:delText>Ansøgning om a</w:delText>
        </w:r>
      </w:del>
      <w:ins w:id="66" w:author="Tanja Løvgren" w:date="2025-04-01T12:29:00Z">
        <w:r w:rsidR="006352DB" w:rsidRPr="0036318D">
          <w:rPr>
            <w:color w:val="auto"/>
          </w:rPr>
          <w:t>A</w:t>
        </w:r>
      </w:ins>
      <w:r w:rsidRPr="0036318D">
        <w:rPr>
          <w:color w:val="auto"/>
        </w:rPr>
        <w:t xml:space="preserve">nerkendelse af erhvervsmæssige kvalifikationer </w:t>
      </w:r>
      <w:ins w:id="67" w:author="Tanja Løvgren" w:date="2025-04-01T12:35:00Z">
        <w:r w:rsidR="006352DB" w:rsidRPr="0036318D">
          <w:rPr>
            <w:color w:val="auto"/>
          </w:rPr>
          <w:t xml:space="preserve">erhvervet </w:t>
        </w:r>
      </w:ins>
      <w:ins w:id="68" w:author="Tanja Løvgren" w:date="2025-04-01T12:29:00Z">
        <w:r w:rsidR="006352DB" w:rsidRPr="0036318D">
          <w:rPr>
            <w:color w:val="auto"/>
          </w:rPr>
          <w:t>uden f</w:t>
        </w:r>
      </w:ins>
      <w:ins w:id="69" w:author="Tanja Løvgren" w:date="2025-04-01T12:35:00Z">
        <w:r w:rsidR="006352DB" w:rsidRPr="0036318D">
          <w:rPr>
            <w:color w:val="auto"/>
          </w:rPr>
          <w:t>o</w:t>
        </w:r>
      </w:ins>
      <w:ins w:id="70" w:author="Tanja Løvgren" w:date="2025-04-01T12:29:00Z">
        <w:r w:rsidR="006352DB" w:rsidRPr="0036318D">
          <w:rPr>
            <w:color w:val="auto"/>
          </w:rPr>
          <w:t>r Danmark</w:t>
        </w:r>
      </w:ins>
    </w:p>
    <w:p w14:paraId="3D613AA8" w14:textId="79761F4C" w:rsidR="00135D8E" w:rsidRPr="0036318D" w:rsidDel="006352DB" w:rsidRDefault="00191DFB">
      <w:pPr>
        <w:pStyle w:val="Overskrift2"/>
        <w:ind w:right="0"/>
        <w:rPr>
          <w:del w:id="71" w:author="Tanja Løvgren" w:date="2025-04-01T12:35:00Z"/>
          <w:color w:val="auto"/>
        </w:rPr>
      </w:pPr>
      <w:del w:id="72" w:author="Tanja Løvgren" w:date="2025-04-01T12:30:00Z">
        <w:r w:rsidRPr="0036318D" w:rsidDel="006352DB">
          <w:rPr>
            <w:color w:val="auto"/>
          </w:rPr>
          <w:delText xml:space="preserve">og underretning om </w:delText>
        </w:r>
      </w:del>
      <w:del w:id="73" w:author="Tanja Løvgren" w:date="2025-04-01T12:35:00Z">
        <w:r w:rsidRPr="0036318D" w:rsidDel="006352DB">
          <w:rPr>
            <w:color w:val="auto"/>
          </w:rPr>
          <w:delText>midlertidig og lejlighedsvis erhvervsmæssig udøvelse</w:delText>
        </w:r>
      </w:del>
    </w:p>
    <w:p w14:paraId="51643E6D" w14:textId="1C18F1A6" w:rsidR="00A34FED" w:rsidRPr="00D370F1" w:rsidRDefault="00A34FED" w:rsidP="003C05B7">
      <w:pPr>
        <w:spacing w:after="115"/>
        <w:ind w:left="-15"/>
        <w:jc w:val="center"/>
        <w:rPr>
          <w:ins w:id="74" w:author="Tanja Løvgren" w:date="2025-04-30T08:57:00Z"/>
          <w:i/>
          <w:color w:val="auto"/>
        </w:rPr>
      </w:pPr>
      <w:ins w:id="75" w:author="Tanja Løvgren" w:date="2025-04-30T08:57:00Z">
        <w:r w:rsidRPr="00D370F1">
          <w:rPr>
            <w:i/>
            <w:color w:val="auto"/>
          </w:rPr>
          <w:t>Etablering</w:t>
        </w:r>
      </w:ins>
    </w:p>
    <w:p w14:paraId="591CB670" w14:textId="4080AB06" w:rsidR="00590462" w:rsidRPr="0036318D" w:rsidRDefault="00590462">
      <w:pPr>
        <w:spacing w:after="115"/>
        <w:ind w:left="-15"/>
        <w:rPr>
          <w:ins w:id="76" w:author="Tanja Løvgren" w:date="2025-04-04T13:32:00Z"/>
          <w:color w:val="auto"/>
        </w:rPr>
      </w:pPr>
      <w:ins w:id="77" w:author="Tanja Løvgren" w:date="2025-03-31T10:49:00Z">
        <w:r w:rsidRPr="0036318D">
          <w:rPr>
            <w:b/>
            <w:color w:val="auto"/>
          </w:rPr>
          <w:t>§</w:t>
        </w:r>
        <w:r w:rsidR="00F11B69" w:rsidRPr="0036318D">
          <w:rPr>
            <w:b/>
            <w:color w:val="auto"/>
          </w:rPr>
          <w:t xml:space="preserve"> </w:t>
        </w:r>
      </w:ins>
      <w:ins w:id="78" w:author="Tanja Løvgren" w:date="2025-04-30T13:08:00Z">
        <w:r w:rsidR="001B22D8">
          <w:rPr>
            <w:b/>
            <w:color w:val="auto"/>
          </w:rPr>
          <w:t>8</w:t>
        </w:r>
      </w:ins>
      <w:ins w:id="79" w:author="Tanja Løvgren" w:date="2025-03-31T10:49:00Z">
        <w:r w:rsidRPr="0036318D">
          <w:rPr>
            <w:b/>
            <w:color w:val="auto"/>
          </w:rPr>
          <w:t xml:space="preserve"> </w:t>
        </w:r>
        <w:r w:rsidRPr="0036318D">
          <w:rPr>
            <w:color w:val="auto"/>
          </w:rPr>
          <w:t xml:space="preserve">Personer, hvis erhvervsmæssige kvalifikationer er erhvervet i et medlemsland, jf. § 2, nr. </w:t>
        </w:r>
      </w:ins>
      <w:ins w:id="80" w:author="Tanja Løvgren" w:date="2025-04-04T11:17:00Z">
        <w:r w:rsidR="00D87FCB" w:rsidRPr="0036318D">
          <w:rPr>
            <w:color w:val="auto"/>
          </w:rPr>
          <w:t>3</w:t>
        </w:r>
      </w:ins>
      <w:ins w:id="81" w:author="Tanja Løvgren" w:date="2025-03-31T10:49:00Z">
        <w:r w:rsidRPr="0036318D">
          <w:rPr>
            <w:color w:val="auto"/>
          </w:rPr>
          <w:t>, i lov om anerkendelse af visse uddannelses- og erhvervsmæssige kvalifikationer, og som agter at etablere sig som drif</w:t>
        </w:r>
      </w:ins>
      <w:ins w:id="82" w:author="Tanja Løvgren" w:date="2025-03-31T10:50:00Z">
        <w:r w:rsidRPr="0036318D">
          <w:rPr>
            <w:color w:val="auto"/>
          </w:rPr>
          <w:t xml:space="preserve">tsleder </w:t>
        </w:r>
      </w:ins>
      <w:ins w:id="83" w:author="Tanja Løvgren" w:date="2025-03-31T10:52:00Z">
        <w:r w:rsidRPr="0036318D">
          <w:rPr>
            <w:color w:val="auto"/>
          </w:rPr>
          <w:t xml:space="preserve">på renseanlæg </w:t>
        </w:r>
      </w:ins>
      <w:ins w:id="84" w:author="Tanja Løvgren" w:date="2025-03-31T10:49:00Z">
        <w:r w:rsidRPr="0036318D">
          <w:rPr>
            <w:color w:val="auto"/>
          </w:rPr>
          <w:t xml:space="preserve">i Danmark, kan meddeles </w:t>
        </w:r>
      </w:ins>
      <w:ins w:id="85" w:author="Tanja Løvgren" w:date="2025-04-04T11:20:00Z">
        <w:r w:rsidR="00F11B69" w:rsidRPr="0036318D">
          <w:rPr>
            <w:color w:val="auto"/>
          </w:rPr>
          <w:t xml:space="preserve">bevis for på lederniveau at betjene et renseanlæg som driftsleder </w:t>
        </w:r>
      </w:ins>
      <w:ins w:id="86" w:author="Tanja Løvgren" w:date="2025-03-31T10:49:00Z">
        <w:r w:rsidRPr="0036318D">
          <w:rPr>
            <w:color w:val="auto"/>
          </w:rPr>
          <w:t xml:space="preserve">uden at gennemføre kursus og bestå den tilhørende prøve, jf. </w:t>
        </w:r>
      </w:ins>
      <w:ins w:id="87" w:author="Tanja Løvgren" w:date="2025-04-04T11:23:00Z">
        <w:r w:rsidR="00F11B69" w:rsidRPr="0036318D">
          <w:rPr>
            <w:color w:val="auto"/>
          </w:rPr>
          <w:t>§</w:t>
        </w:r>
      </w:ins>
      <w:ins w:id="88" w:author="Christian Nikolaj Søberg" w:date="2025-04-25T08:57:00Z">
        <w:r w:rsidR="000814B0">
          <w:rPr>
            <w:color w:val="auto"/>
          </w:rPr>
          <w:t xml:space="preserve"> </w:t>
        </w:r>
      </w:ins>
      <w:ins w:id="89" w:author="Tanja Løvgren" w:date="2025-04-04T11:23:00Z">
        <w:r w:rsidR="00F11B69" w:rsidRPr="0036318D">
          <w:rPr>
            <w:color w:val="auto"/>
          </w:rPr>
          <w:t>1, stk. 1</w:t>
        </w:r>
      </w:ins>
      <w:ins w:id="90" w:author="Christian Nikolaj Søberg" w:date="2025-04-25T08:59:00Z">
        <w:r w:rsidR="000814B0">
          <w:rPr>
            <w:color w:val="auto"/>
          </w:rPr>
          <w:t>,</w:t>
        </w:r>
      </w:ins>
      <w:ins w:id="91" w:author="Tanja Løvgren" w:date="2025-04-04T11:23:00Z">
        <w:r w:rsidR="00F11B69" w:rsidRPr="0036318D">
          <w:rPr>
            <w:color w:val="auto"/>
          </w:rPr>
          <w:t xml:space="preserve"> og </w:t>
        </w:r>
      </w:ins>
      <w:ins w:id="92" w:author="Tanja Løvgren" w:date="2025-04-04T13:44:00Z">
        <w:r w:rsidR="008145DE" w:rsidRPr="0036318D">
          <w:rPr>
            <w:color w:val="auto"/>
          </w:rPr>
          <w:t xml:space="preserve">§ </w:t>
        </w:r>
      </w:ins>
      <w:ins w:id="93" w:author="Tanja Løvgren" w:date="2025-04-30T13:09:00Z">
        <w:r w:rsidR="001B22D8">
          <w:rPr>
            <w:color w:val="auto"/>
          </w:rPr>
          <w:t>6</w:t>
        </w:r>
      </w:ins>
      <w:ins w:id="94" w:author="Tanja Løvgren" w:date="2025-04-04T11:23:00Z">
        <w:r w:rsidR="00F11B69" w:rsidRPr="0036318D">
          <w:rPr>
            <w:color w:val="auto"/>
          </w:rPr>
          <w:t>, stk. 1</w:t>
        </w:r>
      </w:ins>
      <w:ins w:id="95" w:author="Tanja Løvgren" w:date="2025-03-31T10:49:00Z">
        <w:r w:rsidRPr="0036318D">
          <w:rPr>
            <w:color w:val="auto"/>
          </w:rPr>
          <w:t xml:space="preserve">, </w:t>
        </w:r>
      </w:ins>
      <w:ins w:id="96" w:author="Christian Nikolaj Søberg" w:date="2025-04-25T08:57:00Z">
        <w:r w:rsidR="000814B0">
          <w:rPr>
            <w:color w:val="auto"/>
          </w:rPr>
          <w:t xml:space="preserve">i denne bekendtgørelse, </w:t>
        </w:r>
      </w:ins>
      <w:ins w:id="97" w:author="Tanja Løvgren" w:date="2025-03-31T10:49:00Z">
        <w:r w:rsidRPr="0036318D">
          <w:rPr>
            <w:color w:val="auto"/>
          </w:rPr>
          <w:t>såfremt Miljøstyrelsen anerkender de erhvervsmæssige kvalifikationer, jf. §</w:t>
        </w:r>
      </w:ins>
      <w:ins w:id="98" w:author="Tanja Løvgren" w:date="2025-04-04T11:23:00Z">
        <w:r w:rsidR="00F11B69" w:rsidRPr="0036318D">
          <w:rPr>
            <w:color w:val="auto"/>
          </w:rPr>
          <w:t xml:space="preserve"> </w:t>
        </w:r>
      </w:ins>
      <w:ins w:id="99" w:author="Tanja Løvgren" w:date="2025-04-04T14:39:00Z">
        <w:r w:rsidR="00437B14">
          <w:rPr>
            <w:color w:val="auto"/>
          </w:rPr>
          <w:t>1</w:t>
        </w:r>
      </w:ins>
      <w:ins w:id="100" w:author="Tanja Løvgren" w:date="2025-04-30T13:09:00Z">
        <w:r w:rsidR="001B22D8">
          <w:rPr>
            <w:color w:val="auto"/>
          </w:rPr>
          <w:t>1</w:t>
        </w:r>
      </w:ins>
      <w:ins w:id="101" w:author="Tanja Løvgren" w:date="2025-04-04T13:44:00Z">
        <w:r w:rsidR="008145DE" w:rsidRPr="0036318D">
          <w:rPr>
            <w:color w:val="auto"/>
          </w:rPr>
          <w:t xml:space="preserve">, stk. </w:t>
        </w:r>
      </w:ins>
      <w:ins w:id="102" w:author="Tanja Løvgren" w:date="2025-04-04T14:40:00Z">
        <w:r w:rsidR="00437B14">
          <w:rPr>
            <w:color w:val="auto"/>
          </w:rPr>
          <w:t>1</w:t>
        </w:r>
      </w:ins>
      <w:ins w:id="103" w:author="Tanja Løvgren" w:date="2025-03-31T10:49:00Z">
        <w:r w:rsidRPr="0036318D">
          <w:rPr>
            <w:color w:val="auto"/>
          </w:rPr>
          <w:t>.</w:t>
        </w:r>
      </w:ins>
    </w:p>
    <w:p w14:paraId="3D8FC180" w14:textId="673C805C" w:rsidR="00135D8E" w:rsidRPr="0036318D" w:rsidDel="00FD58F2" w:rsidRDefault="00191DFB">
      <w:pPr>
        <w:spacing w:after="115"/>
        <w:ind w:left="-15"/>
        <w:rPr>
          <w:del w:id="104" w:author="Tanja Løvgren" w:date="2025-03-31T10:54:00Z"/>
          <w:color w:val="auto"/>
        </w:rPr>
      </w:pPr>
      <w:del w:id="105" w:author="Tanja Løvgren" w:date="2025-03-31T10:54:00Z">
        <w:r w:rsidRPr="0036318D" w:rsidDel="008112BD">
          <w:rPr>
            <w:b/>
            <w:color w:val="auto"/>
          </w:rPr>
          <w:delText>§ 7.</w:delText>
        </w:r>
        <w:r w:rsidRPr="0036318D" w:rsidDel="008112BD">
          <w:rPr>
            <w:color w:val="auto"/>
          </w:rPr>
          <w:delText xml:space="preserve"> Styrelsen for Vand- og Naturforvaltning meddeler personer, hvis erhvervsmæssige kvalifikationer er erhvervet i et EU-, EØS-land eller i et land, som EU har indgået aftale med om udøvelse af lovregulerede erhverv i udlandet, og som kan sidestilles med den i § 1, stk. 1, nævnte uddannelse om tilladelse til at virke som driftsleder på renseanlæg og den i § 4 nævnte prøve.</w:delText>
        </w:r>
      </w:del>
    </w:p>
    <w:p w14:paraId="4EFF2B08" w14:textId="225F6F72" w:rsidR="00135D8E" w:rsidRPr="0036318D" w:rsidRDefault="00191DFB">
      <w:pPr>
        <w:ind w:left="-15"/>
        <w:rPr>
          <w:color w:val="auto"/>
        </w:rPr>
      </w:pPr>
      <w:r w:rsidRPr="0036318D">
        <w:rPr>
          <w:b/>
          <w:color w:val="auto"/>
        </w:rPr>
        <w:t xml:space="preserve">§ </w:t>
      </w:r>
      <w:del w:id="106" w:author="Tanja Løvgren" w:date="2025-04-30T13:09:00Z">
        <w:r w:rsidRPr="0036318D" w:rsidDel="001B22D8">
          <w:rPr>
            <w:b/>
            <w:color w:val="auto"/>
          </w:rPr>
          <w:delText>8</w:delText>
        </w:r>
      </w:del>
      <w:ins w:id="107" w:author="Tanja Løvgren" w:date="2025-04-30T13:09:00Z">
        <w:r w:rsidR="001B22D8">
          <w:rPr>
            <w:b/>
            <w:color w:val="auto"/>
          </w:rPr>
          <w:t>9</w:t>
        </w:r>
      </w:ins>
      <w:r w:rsidRPr="0036318D">
        <w:rPr>
          <w:b/>
          <w:color w:val="auto"/>
        </w:rPr>
        <w:t>.</w:t>
      </w:r>
      <w:r w:rsidRPr="0036318D">
        <w:rPr>
          <w:color w:val="auto"/>
        </w:rPr>
        <w:t xml:space="preserve"> Personer som nævnt i § </w:t>
      </w:r>
      <w:ins w:id="108" w:author="Tanja Løvgren" w:date="2025-04-30T13:10:00Z">
        <w:r w:rsidR="001B22D8">
          <w:rPr>
            <w:color w:val="auto"/>
          </w:rPr>
          <w:t>8</w:t>
        </w:r>
      </w:ins>
      <w:del w:id="109" w:author="Tanja Løvgren" w:date="2025-04-30T13:10:00Z">
        <w:r w:rsidRPr="0036318D" w:rsidDel="001B22D8">
          <w:rPr>
            <w:color w:val="auto"/>
          </w:rPr>
          <w:delText>7</w:delText>
        </w:r>
      </w:del>
      <w:r w:rsidRPr="0036318D">
        <w:rPr>
          <w:color w:val="auto"/>
        </w:rPr>
        <w:t xml:space="preserve">, der agter at etablere sig i Danmark, skal for at kunne få meddelt tilladelse til at virke som driftsleder på renseanlæg indgive skriftlig ansøgning til </w:t>
      </w:r>
      <w:del w:id="110" w:author="Tanja Løvgren" w:date="2025-03-31T10:55:00Z">
        <w:r w:rsidRPr="0036318D" w:rsidDel="008112BD">
          <w:rPr>
            <w:color w:val="auto"/>
          </w:rPr>
          <w:delText xml:space="preserve">Styrelsen for Vand- og Naturforvaltning </w:delText>
        </w:r>
      </w:del>
      <w:ins w:id="111" w:author="Tanja Løvgren" w:date="2025-03-31T10:55:00Z">
        <w:r w:rsidR="008112BD" w:rsidRPr="0036318D">
          <w:rPr>
            <w:color w:val="auto"/>
          </w:rPr>
          <w:t xml:space="preserve">Miljøstyrelsen </w:t>
        </w:r>
      </w:ins>
      <w:r w:rsidRPr="0036318D">
        <w:rPr>
          <w:color w:val="auto"/>
        </w:rPr>
        <w:t>eller via www.businessindenmark.dk om anerkendelse af de erhvervsmæssige kvalifikationer.</w:t>
      </w:r>
    </w:p>
    <w:p w14:paraId="2E22C273" w14:textId="77777777" w:rsidR="00135D8E" w:rsidRPr="0036318D" w:rsidRDefault="00191DFB">
      <w:pPr>
        <w:ind w:left="200" w:firstLine="0"/>
        <w:rPr>
          <w:color w:val="auto"/>
        </w:rPr>
      </w:pPr>
      <w:r w:rsidRPr="0036318D">
        <w:rPr>
          <w:i/>
          <w:color w:val="auto"/>
        </w:rPr>
        <w:t>Stk. 2.</w:t>
      </w:r>
      <w:r w:rsidRPr="0036318D">
        <w:rPr>
          <w:color w:val="auto"/>
        </w:rPr>
        <w:t xml:space="preserve"> En ansøgning efter stk. 1 skal ledsages af følgende dokumentation:</w:t>
      </w:r>
    </w:p>
    <w:p w14:paraId="068A88E0" w14:textId="19EA8929" w:rsidR="00135D8E" w:rsidRPr="0036318D" w:rsidRDefault="00191DFB">
      <w:pPr>
        <w:numPr>
          <w:ilvl w:val="0"/>
          <w:numId w:val="1"/>
        </w:numPr>
        <w:spacing w:after="29"/>
        <w:ind w:hanging="400"/>
        <w:rPr>
          <w:color w:val="auto"/>
        </w:rPr>
      </w:pPr>
      <w:r w:rsidRPr="0036318D">
        <w:rPr>
          <w:color w:val="auto"/>
        </w:rPr>
        <w:t>Bevis for ansøgerens nationalitet</w:t>
      </w:r>
      <w:del w:id="112" w:author="Christian Nikolaj Søberg" w:date="2025-04-25T09:00:00Z">
        <w:r w:rsidRPr="0036318D" w:rsidDel="000814B0">
          <w:rPr>
            <w:color w:val="auto"/>
          </w:rPr>
          <w:delText>,</w:delText>
        </w:r>
      </w:del>
      <w:ins w:id="113" w:author="Christian Nikolaj Søberg" w:date="2025-04-25T09:04:00Z">
        <w:r w:rsidR="000814B0">
          <w:rPr>
            <w:color w:val="auto"/>
          </w:rPr>
          <w:t>.</w:t>
        </w:r>
      </w:ins>
      <w:del w:id="114" w:author="Christian Nikolaj Søberg" w:date="2025-04-25T09:04:00Z">
        <w:r w:rsidRPr="0036318D" w:rsidDel="000814B0">
          <w:rPr>
            <w:color w:val="auto"/>
          </w:rPr>
          <w:delText xml:space="preserve"> og</w:delText>
        </w:r>
      </w:del>
    </w:p>
    <w:p w14:paraId="0BB1BDB7" w14:textId="6DE09F24" w:rsidR="00135D8E" w:rsidRPr="0036318D" w:rsidRDefault="00191DFB">
      <w:pPr>
        <w:numPr>
          <w:ilvl w:val="0"/>
          <w:numId w:val="1"/>
        </w:numPr>
        <w:spacing w:after="29"/>
        <w:ind w:hanging="400"/>
        <w:rPr>
          <w:color w:val="auto"/>
        </w:rPr>
      </w:pPr>
      <w:del w:id="115" w:author="Christian Nikolaj Søberg" w:date="2025-04-25T09:04:00Z">
        <w:r w:rsidRPr="0036318D" w:rsidDel="000814B0">
          <w:rPr>
            <w:color w:val="auto"/>
          </w:rPr>
          <w:delText>b</w:delText>
        </w:r>
      </w:del>
      <w:ins w:id="116" w:author="Christian Nikolaj Søberg" w:date="2025-04-25T09:04:00Z">
        <w:r w:rsidR="000814B0">
          <w:rPr>
            <w:color w:val="auto"/>
          </w:rPr>
          <w:t>B</w:t>
        </w:r>
      </w:ins>
      <w:r w:rsidRPr="0036318D">
        <w:rPr>
          <w:color w:val="auto"/>
        </w:rPr>
        <w:t>evis for ansøgerens erhvervsmæssige kvalifikationer i form af</w:t>
      </w:r>
      <w:del w:id="117" w:author="Tanja Løvgren" w:date="2025-05-12T13:46:00Z">
        <w:r w:rsidRPr="0036318D" w:rsidDel="003C05B7">
          <w:rPr>
            <w:color w:val="auto"/>
          </w:rPr>
          <w:delText>:</w:delText>
        </w:r>
      </w:del>
    </w:p>
    <w:p w14:paraId="557B4770" w14:textId="589D3065" w:rsidR="00135D8E" w:rsidRPr="0036318D" w:rsidRDefault="00191DFB" w:rsidP="0036318D">
      <w:pPr>
        <w:numPr>
          <w:ilvl w:val="1"/>
          <w:numId w:val="1"/>
        </w:numPr>
        <w:spacing w:after="29"/>
        <w:ind w:hanging="294"/>
        <w:rPr>
          <w:color w:val="auto"/>
        </w:rPr>
      </w:pPr>
      <w:r w:rsidRPr="0036318D">
        <w:rPr>
          <w:color w:val="auto"/>
        </w:rPr>
        <w:t xml:space="preserve">kopi af kursus- eller uddannelsesbeviser, som giver adgang til at udøve erhvervet som driftsleder på renseanlæg, hvis erhvervet er lovreguleret i det pågældende land, </w:t>
      </w:r>
      <w:del w:id="118" w:author="Tanja Løvgren" w:date="2025-04-01T13:08:00Z">
        <w:r w:rsidRPr="0036318D" w:rsidDel="00C33698">
          <w:rPr>
            <w:color w:val="auto"/>
          </w:rPr>
          <w:delText>og</w:delText>
        </w:r>
      </w:del>
      <w:ins w:id="119" w:author="Tanja Løvgren" w:date="2025-04-01T13:08:00Z">
        <w:del w:id="120" w:author="Christian Nikolaj Søberg" w:date="2025-04-25T09:00:00Z">
          <w:r w:rsidR="00C33698" w:rsidRPr="0036318D" w:rsidDel="000814B0">
            <w:rPr>
              <w:color w:val="auto"/>
            </w:rPr>
            <w:delText xml:space="preserve"> </w:delText>
          </w:r>
        </w:del>
        <w:r w:rsidR="00C33698" w:rsidRPr="0036318D">
          <w:rPr>
            <w:color w:val="auto"/>
          </w:rPr>
          <w:t xml:space="preserve">eller </w:t>
        </w:r>
      </w:ins>
      <w:del w:id="121" w:author="Tanja Løvgren" w:date="2025-04-01T13:09:00Z">
        <w:r w:rsidRPr="0036318D" w:rsidDel="00C33698">
          <w:rPr>
            <w:color w:val="auto"/>
          </w:rPr>
          <w:delText>dokumentation vedrørende eventuel erhvervserfaring</w:delText>
        </w:r>
      </w:del>
      <w:del w:id="122" w:author="Tanja Løvgren" w:date="2025-04-04T12:57:00Z">
        <w:r w:rsidRPr="0036318D" w:rsidDel="00FB06A3">
          <w:rPr>
            <w:color w:val="auto"/>
          </w:rPr>
          <w:delText xml:space="preserve">, </w:delText>
        </w:r>
      </w:del>
      <w:del w:id="123" w:author="Tanja Løvgren" w:date="2025-04-01T13:10:00Z">
        <w:r w:rsidRPr="0036318D" w:rsidDel="00C33698">
          <w:rPr>
            <w:color w:val="auto"/>
          </w:rPr>
          <w:delText>eller</w:delText>
        </w:r>
      </w:del>
    </w:p>
    <w:p w14:paraId="7570697A" w14:textId="43116FEE" w:rsidR="00135D8E" w:rsidRDefault="00191DFB">
      <w:pPr>
        <w:numPr>
          <w:ilvl w:val="1"/>
          <w:numId w:val="1"/>
        </w:numPr>
        <w:ind w:hanging="320"/>
        <w:rPr>
          <w:ins w:id="124" w:author="Tanja Løvgren" w:date="2025-04-04T14:27:00Z"/>
          <w:color w:val="auto"/>
        </w:rPr>
      </w:pPr>
      <w:r w:rsidRPr="0036318D">
        <w:rPr>
          <w:color w:val="auto"/>
        </w:rPr>
        <w:t>bevis for, at ansøgeren erhvervsmæssigt har virket som driftsleder på renseanlæg på fuldtidsbasis i mindst et år i løbet af de sidste ti år og kopi af et eller flere kursus- eller uddannelsesbeviser, hvis erhvervet ikke er lovreguleret i det pågældende land.</w:t>
      </w:r>
    </w:p>
    <w:p w14:paraId="6A74A11C" w14:textId="2ED62FA7" w:rsidR="00F87CB7" w:rsidDel="001B22D8" w:rsidRDefault="00F87CB7" w:rsidP="006015FF">
      <w:pPr>
        <w:ind w:firstLine="284"/>
        <w:rPr>
          <w:del w:id="125" w:author="Tanja Løvgren" w:date="2025-04-04T14:27:00Z"/>
          <w:color w:val="auto"/>
        </w:rPr>
      </w:pPr>
    </w:p>
    <w:p w14:paraId="69EEF4A1" w14:textId="77777777" w:rsidR="001B22D8" w:rsidRPr="0036318D" w:rsidRDefault="001B22D8" w:rsidP="00F21C28">
      <w:pPr>
        <w:rPr>
          <w:ins w:id="126" w:author="Tanja Løvgren" w:date="2025-04-30T13:10:00Z"/>
          <w:color w:val="auto"/>
        </w:rPr>
      </w:pPr>
    </w:p>
    <w:p w14:paraId="24BBB60B" w14:textId="4B323550" w:rsidR="00F87CB7" w:rsidRDefault="00F87CB7" w:rsidP="006015FF">
      <w:pPr>
        <w:ind w:firstLine="284"/>
        <w:rPr>
          <w:ins w:id="127" w:author="Tanja Løvgren" w:date="2025-04-04T14:17:00Z"/>
          <w:color w:val="auto"/>
        </w:rPr>
      </w:pPr>
      <w:ins w:id="128" w:author="Tanja Løvgren" w:date="2025-04-04T14:24:00Z">
        <w:r w:rsidRPr="0036318D">
          <w:rPr>
            <w:b/>
            <w:color w:val="auto"/>
          </w:rPr>
          <w:t xml:space="preserve">§ </w:t>
        </w:r>
      </w:ins>
      <w:ins w:id="129" w:author="Tanja Løvgren" w:date="2025-04-30T13:10:00Z">
        <w:r w:rsidR="001B22D8">
          <w:rPr>
            <w:b/>
            <w:color w:val="auto"/>
          </w:rPr>
          <w:t>10</w:t>
        </w:r>
      </w:ins>
      <w:ins w:id="130" w:author="Tanja Løvgren" w:date="2025-04-04T14:24:00Z">
        <w:r w:rsidRPr="0036318D">
          <w:rPr>
            <w:b/>
            <w:color w:val="auto"/>
          </w:rPr>
          <w:t>.</w:t>
        </w:r>
        <w:r>
          <w:rPr>
            <w:i/>
            <w:color w:val="auto"/>
          </w:rPr>
          <w:t xml:space="preserve"> </w:t>
        </w:r>
      </w:ins>
      <w:ins w:id="131" w:author="Tanja Løvgren" w:date="2025-04-04T13:03:00Z">
        <w:r w:rsidR="00FB06A3" w:rsidRPr="0036318D">
          <w:rPr>
            <w:color w:val="auto"/>
          </w:rPr>
          <w:t xml:space="preserve">Miljøstyrelsen skal hurtigst muligt og senest inden for en måned fra modtagelse </w:t>
        </w:r>
      </w:ins>
      <w:ins w:id="132" w:author="Tanja Løvgren" w:date="2025-04-30T13:11:00Z">
        <w:r w:rsidR="001B22D8">
          <w:rPr>
            <w:color w:val="auto"/>
          </w:rPr>
          <w:t xml:space="preserve">af </w:t>
        </w:r>
      </w:ins>
      <w:ins w:id="133" w:author="Tanja Løvgren" w:date="2025-04-04T13:03:00Z">
        <w:r w:rsidR="00FB06A3" w:rsidRPr="0036318D">
          <w:rPr>
            <w:color w:val="auto"/>
          </w:rPr>
          <w:t xml:space="preserve">anmodningen kvittere for modtagelsen af en ansøgning om anerkendelse af de erhvervsmæssige kvalifikationer, jf. </w:t>
        </w:r>
      </w:ins>
      <w:ins w:id="134" w:author="Tanja Løvgren" w:date="2025-04-04T15:01:00Z">
        <w:r w:rsidR="001B22D8">
          <w:rPr>
            <w:color w:val="auto"/>
          </w:rPr>
          <w:t xml:space="preserve">§ </w:t>
        </w:r>
      </w:ins>
      <w:ins w:id="135" w:author="Tanja Løvgren" w:date="2025-04-30T13:10:00Z">
        <w:r w:rsidR="001B22D8">
          <w:rPr>
            <w:color w:val="auto"/>
          </w:rPr>
          <w:t>9</w:t>
        </w:r>
      </w:ins>
      <w:ins w:id="136" w:author="Tanja Løvgren" w:date="2025-04-04T15:01:00Z">
        <w:r w:rsidR="006015FF">
          <w:rPr>
            <w:color w:val="auto"/>
          </w:rPr>
          <w:t xml:space="preserve">, </w:t>
        </w:r>
      </w:ins>
      <w:ins w:id="137" w:author="Tanja Løvgren" w:date="2025-04-04T13:11:00Z">
        <w:r w:rsidR="007820E5" w:rsidRPr="0036318D">
          <w:rPr>
            <w:color w:val="auto"/>
          </w:rPr>
          <w:t>stk. 1</w:t>
        </w:r>
      </w:ins>
      <w:ins w:id="138" w:author="Tanja Løvgren" w:date="2025-04-04T13:03:00Z">
        <w:r w:rsidR="00FB06A3" w:rsidRPr="0036318D">
          <w:rPr>
            <w:color w:val="auto"/>
          </w:rPr>
          <w:t xml:space="preserve">. Kvitteringen skal indeholde </w:t>
        </w:r>
      </w:ins>
      <w:ins w:id="139" w:author="Tanja Løvgren" w:date="2025-04-04T14:17:00Z">
        <w:r>
          <w:rPr>
            <w:color w:val="auto"/>
          </w:rPr>
          <w:t xml:space="preserve">følgende </w:t>
        </w:r>
      </w:ins>
      <w:ins w:id="140" w:author="Tanja Løvgren" w:date="2025-04-04T13:03:00Z">
        <w:r w:rsidR="00FB06A3" w:rsidRPr="0036318D">
          <w:rPr>
            <w:color w:val="auto"/>
          </w:rPr>
          <w:t>oplysning</w:t>
        </w:r>
      </w:ins>
      <w:ins w:id="141" w:author="Tanja Løvgren" w:date="2025-04-04T14:17:00Z">
        <w:r>
          <w:rPr>
            <w:color w:val="auto"/>
          </w:rPr>
          <w:t>er:</w:t>
        </w:r>
      </w:ins>
    </w:p>
    <w:p w14:paraId="0C2873B6" w14:textId="5DFAA50A" w:rsidR="00F87CB7" w:rsidRDefault="00F87CB7" w:rsidP="0036318D">
      <w:pPr>
        <w:pStyle w:val="Listeafsnit"/>
        <w:numPr>
          <w:ilvl w:val="0"/>
          <w:numId w:val="8"/>
        </w:numPr>
        <w:ind w:left="709" w:hanging="283"/>
        <w:rPr>
          <w:ins w:id="142" w:author="Tanja Løvgren" w:date="2025-04-04T14:18:00Z"/>
          <w:color w:val="auto"/>
        </w:rPr>
      </w:pPr>
      <w:ins w:id="143" w:author="Tanja Løvgren" w:date="2025-04-04T14:18:00Z">
        <w:r>
          <w:rPr>
            <w:color w:val="auto"/>
          </w:rPr>
          <w:t>En angivelse af, hvornår ansøgningen kan forventes færdigbehandlet</w:t>
        </w:r>
      </w:ins>
      <w:ins w:id="144" w:author="Christian Nikolaj Søberg" w:date="2025-04-25T09:02:00Z">
        <w:r w:rsidR="000814B0">
          <w:rPr>
            <w:color w:val="auto"/>
          </w:rPr>
          <w:t>.</w:t>
        </w:r>
      </w:ins>
      <w:ins w:id="145" w:author="Tanja Løvgren" w:date="2025-04-04T14:18:00Z">
        <w:r>
          <w:rPr>
            <w:color w:val="auto"/>
          </w:rPr>
          <w:t xml:space="preserve"> </w:t>
        </w:r>
      </w:ins>
    </w:p>
    <w:p w14:paraId="0C8E0114" w14:textId="7541B602" w:rsidR="00F87CB7" w:rsidRDefault="00F87CB7" w:rsidP="0036318D">
      <w:pPr>
        <w:pStyle w:val="Listeafsnit"/>
        <w:numPr>
          <w:ilvl w:val="0"/>
          <w:numId w:val="8"/>
        </w:numPr>
        <w:ind w:left="709" w:hanging="283"/>
        <w:rPr>
          <w:ins w:id="146" w:author="Tanja Løvgren" w:date="2025-04-04T14:18:00Z"/>
          <w:color w:val="auto"/>
        </w:rPr>
      </w:pPr>
      <w:ins w:id="147" w:author="Tanja Løvgren" w:date="2025-04-04T14:19:00Z">
        <w:r w:rsidRPr="00F87CB7">
          <w:rPr>
            <w:color w:val="auto"/>
          </w:rPr>
          <w:t xml:space="preserve">Oplysning om, at ansøgeren ikke må </w:t>
        </w:r>
        <w:r>
          <w:rPr>
            <w:color w:val="auto"/>
          </w:rPr>
          <w:t>etablere</w:t>
        </w:r>
        <w:del w:id="148" w:author="Christian Nikolaj Søberg" w:date="2025-04-25T09:02:00Z">
          <w:r w:rsidDel="000814B0">
            <w:rPr>
              <w:color w:val="auto"/>
            </w:rPr>
            <w:delText>r</w:delText>
          </w:r>
        </w:del>
        <w:r>
          <w:rPr>
            <w:color w:val="auto"/>
          </w:rPr>
          <w:t xml:space="preserve"> sig som driftsleder på et renseanlæg, før </w:t>
        </w:r>
        <w:r w:rsidRPr="00F87CB7">
          <w:rPr>
            <w:color w:val="auto"/>
          </w:rPr>
          <w:t>Miljøstyrelsen har truffet afgørelse</w:t>
        </w:r>
      </w:ins>
      <w:ins w:id="149" w:author="Tanja Løvgren" w:date="2025-04-04T13:03:00Z">
        <w:r w:rsidR="00FB06A3" w:rsidRPr="0036318D">
          <w:rPr>
            <w:color w:val="auto"/>
          </w:rPr>
          <w:t>.</w:t>
        </w:r>
      </w:ins>
    </w:p>
    <w:p w14:paraId="36A53A55" w14:textId="47C5B988" w:rsidR="00FB06A3" w:rsidRPr="0036318D" w:rsidRDefault="00F87CB7" w:rsidP="0036318D">
      <w:pPr>
        <w:pStyle w:val="Listeafsnit"/>
        <w:numPr>
          <w:ilvl w:val="0"/>
          <w:numId w:val="8"/>
        </w:numPr>
        <w:ind w:left="709" w:hanging="283"/>
        <w:rPr>
          <w:ins w:id="150" w:author="Tanja Løvgren" w:date="2025-04-04T13:03:00Z"/>
          <w:color w:val="auto"/>
        </w:rPr>
      </w:pPr>
      <w:ins w:id="151" w:author="Tanja Løvgren" w:date="2025-04-04T14:20:00Z">
        <w:r>
          <w:rPr>
            <w:color w:val="auto"/>
          </w:rPr>
          <w:t>E</w:t>
        </w:r>
      </w:ins>
      <w:ins w:id="152" w:author="Tanja Løvgren" w:date="2025-04-04T14:18:00Z">
        <w:r w:rsidRPr="00EE6F94">
          <w:rPr>
            <w:color w:val="auto"/>
          </w:rPr>
          <w:t xml:space="preserve">ventuelt </w:t>
        </w:r>
      </w:ins>
      <w:ins w:id="153" w:author="Tanja Løvgren" w:date="2025-04-04T14:20:00Z">
        <w:r>
          <w:rPr>
            <w:color w:val="auto"/>
          </w:rPr>
          <w:t xml:space="preserve">oplysning om indsendelse af </w:t>
        </w:r>
      </w:ins>
      <w:ins w:id="154" w:author="Tanja Løvgren" w:date="2025-04-04T14:18:00Z">
        <w:r w:rsidRPr="00EE6F94">
          <w:rPr>
            <w:color w:val="auto"/>
          </w:rPr>
          <w:t>manglende dokumentation.</w:t>
        </w:r>
      </w:ins>
    </w:p>
    <w:p w14:paraId="2BD5ACD9" w14:textId="77777777" w:rsidR="00437B14" w:rsidRDefault="00437B14">
      <w:pPr>
        <w:ind w:left="-15"/>
        <w:rPr>
          <w:ins w:id="155" w:author="Tanja Løvgren" w:date="2025-04-04T14:28:00Z"/>
          <w:i/>
          <w:color w:val="auto"/>
        </w:rPr>
      </w:pPr>
    </w:p>
    <w:p w14:paraId="11227E5D" w14:textId="32D7F907" w:rsidR="00437B14" w:rsidRPr="00EE6F94" w:rsidRDefault="00437B14" w:rsidP="006015FF">
      <w:pPr>
        <w:spacing w:after="115"/>
        <w:ind w:firstLine="142"/>
        <w:rPr>
          <w:ins w:id="156" w:author="Tanja Løvgren" w:date="2025-04-04T14:28:00Z"/>
          <w:color w:val="auto"/>
        </w:rPr>
      </w:pPr>
      <w:ins w:id="157" w:author="Tanja Løvgren" w:date="2025-04-04T14:28:00Z">
        <w:r w:rsidRPr="0036318D">
          <w:rPr>
            <w:b/>
            <w:color w:val="auto"/>
          </w:rPr>
          <w:t>§ 1</w:t>
        </w:r>
      </w:ins>
      <w:ins w:id="158" w:author="Tanja Løvgren" w:date="2025-04-30T13:11:00Z">
        <w:r w:rsidR="001B22D8">
          <w:rPr>
            <w:b/>
            <w:color w:val="auto"/>
          </w:rPr>
          <w:t>1</w:t>
        </w:r>
      </w:ins>
      <w:ins w:id="159" w:author="Tanja Løvgren" w:date="2025-04-04T14:28:00Z">
        <w:r w:rsidRPr="00EE6F94">
          <w:rPr>
            <w:color w:val="auto"/>
          </w:rPr>
          <w:t xml:space="preserve">. Miljøstyrelsen træffer afgørelse om anerkendelse af ansøgerens erhvervsmæssige kvalifikationer efter § </w:t>
        </w:r>
      </w:ins>
      <w:ins w:id="160" w:author="Tanja Løvgren" w:date="2025-04-30T13:11:00Z">
        <w:r w:rsidR="001B22D8">
          <w:rPr>
            <w:color w:val="auto"/>
          </w:rPr>
          <w:t>8</w:t>
        </w:r>
      </w:ins>
      <w:ins w:id="161" w:author="Tanja Løvgren" w:date="2025-04-04T14:28:00Z">
        <w:r w:rsidRPr="00EE6F94">
          <w:rPr>
            <w:color w:val="auto"/>
          </w:rPr>
          <w:t>, stk. 1</w:t>
        </w:r>
      </w:ins>
      <w:ins w:id="162" w:author="Christian Nikolaj Søberg" w:date="2025-04-25T09:03:00Z">
        <w:r w:rsidR="000814B0">
          <w:rPr>
            <w:color w:val="auto"/>
          </w:rPr>
          <w:t>,</w:t>
        </w:r>
      </w:ins>
      <w:ins w:id="163" w:author="Tanja Løvgren" w:date="2025-04-04T14:28:00Z">
        <w:r w:rsidRPr="00EE6F94">
          <w:rPr>
            <w:color w:val="auto"/>
          </w:rPr>
          <w:t xml:space="preserve"> hurtigst muligt og senest 3 måneder efter modtagelsen af ansøgningen. Fristen regnes fra </w:t>
        </w:r>
        <w:r w:rsidRPr="00EE6F94">
          <w:rPr>
            <w:color w:val="auto"/>
          </w:rPr>
          <w:lastRenderedPageBreak/>
          <w:t xml:space="preserve">det tidspunkt, hvor ansøgeren har indsendt alle de oplysninger, der påhviler denne at indsende efter § </w:t>
        </w:r>
      </w:ins>
      <w:ins w:id="164" w:author="Tanja Løvgren" w:date="2025-04-30T13:12:00Z">
        <w:r w:rsidR="001B22D8">
          <w:rPr>
            <w:color w:val="auto"/>
          </w:rPr>
          <w:t>9</w:t>
        </w:r>
      </w:ins>
      <w:ins w:id="165" w:author="Tanja Løvgren" w:date="2025-04-04T14:28:00Z">
        <w:r w:rsidRPr="00EE6F94">
          <w:rPr>
            <w:color w:val="auto"/>
          </w:rPr>
          <w:t>, stk. 2.</w:t>
        </w:r>
      </w:ins>
    </w:p>
    <w:p w14:paraId="73567A0B" w14:textId="11942428" w:rsidR="00437B14" w:rsidRPr="00EE6F94" w:rsidRDefault="00437B14" w:rsidP="006015FF">
      <w:pPr>
        <w:spacing w:after="115"/>
        <w:ind w:firstLine="142"/>
        <w:rPr>
          <w:ins w:id="166" w:author="Tanja Løvgren" w:date="2025-04-04T14:28:00Z"/>
          <w:color w:val="auto"/>
        </w:rPr>
      </w:pPr>
      <w:ins w:id="167" w:author="Tanja Løvgren" w:date="2025-04-04T14:28:00Z">
        <w:r w:rsidRPr="00EE6F94">
          <w:rPr>
            <w:i/>
            <w:color w:val="auto"/>
          </w:rPr>
          <w:t xml:space="preserve">Stk. </w:t>
        </w:r>
        <w:r>
          <w:rPr>
            <w:i/>
            <w:color w:val="auto"/>
          </w:rPr>
          <w:t>2</w:t>
        </w:r>
        <w:r w:rsidRPr="00EE6F94">
          <w:rPr>
            <w:i/>
            <w:color w:val="auto"/>
          </w:rPr>
          <w:t>.</w:t>
        </w:r>
      </w:ins>
      <w:ins w:id="168" w:author="Tanja Løvgren" w:date="2025-04-04T14:55:00Z">
        <w:r w:rsidR="006015FF">
          <w:rPr>
            <w:i/>
            <w:color w:val="auto"/>
          </w:rPr>
          <w:t xml:space="preserve"> </w:t>
        </w:r>
      </w:ins>
      <w:ins w:id="169" w:author="Tanja Løvgren" w:date="2025-04-04T14:28:00Z">
        <w:r w:rsidRPr="00EE6F94">
          <w:rPr>
            <w:color w:val="auto"/>
          </w:rPr>
          <w:t xml:space="preserve">Miljøstyrelsen kan forlænge fristen i stk. </w:t>
        </w:r>
      </w:ins>
      <w:ins w:id="170" w:author="Tanja Løvgren" w:date="2025-04-04T15:02:00Z">
        <w:r w:rsidR="006015FF">
          <w:rPr>
            <w:color w:val="auto"/>
          </w:rPr>
          <w:t>1</w:t>
        </w:r>
      </w:ins>
      <w:ins w:id="171" w:author="Tanja Løvgren" w:date="2025-04-04T14:28:00Z">
        <w:r w:rsidRPr="00EE6F94">
          <w:rPr>
            <w:color w:val="auto"/>
          </w:rPr>
          <w:t xml:space="preserve"> med en måned, hvis sagens kompleksitet berettiger det. Miljøstyrelsen giver ansøger meddelelse om forlængelsen og om varigheden heraf inden udløbet af fristen i stk. </w:t>
        </w:r>
      </w:ins>
      <w:ins w:id="172" w:author="Tanja Løvgren" w:date="2025-04-04T15:03:00Z">
        <w:r w:rsidR="001B5FB0">
          <w:rPr>
            <w:color w:val="auto"/>
          </w:rPr>
          <w:t>1</w:t>
        </w:r>
      </w:ins>
      <w:ins w:id="173" w:author="Tanja Løvgren" w:date="2025-04-04T14:28:00Z">
        <w:r w:rsidRPr="00EE6F94">
          <w:rPr>
            <w:color w:val="auto"/>
          </w:rPr>
          <w:t>. Meddelelsen skal indeholde en begrundelse for forlængelsen.</w:t>
        </w:r>
      </w:ins>
    </w:p>
    <w:p w14:paraId="458CE303" w14:textId="77777777" w:rsidR="00437B14" w:rsidRDefault="00437B14">
      <w:pPr>
        <w:ind w:left="-15"/>
        <w:rPr>
          <w:ins w:id="174" w:author="Tanja Løvgren" w:date="2025-04-04T14:28:00Z"/>
          <w:i/>
          <w:color w:val="auto"/>
        </w:rPr>
      </w:pPr>
    </w:p>
    <w:p w14:paraId="748B6CB2" w14:textId="79BA4EB9" w:rsidR="00135D8E" w:rsidRPr="0036318D" w:rsidRDefault="00191DFB">
      <w:pPr>
        <w:ind w:left="-15"/>
        <w:rPr>
          <w:color w:val="auto"/>
        </w:rPr>
      </w:pPr>
      <w:del w:id="175" w:author="Tanja Løvgren" w:date="2025-04-04T14:28:00Z">
        <w:r w:rsidRPr="0036318D" w:rsidDel="00437B14">
          <w:rPr>
            <w:b/>
            <w:color w:val="auto"/>
          </w:rPr>
          <w:delText>Stk.</w:delText>
        </w:r>
      </w:del>
      <w:del w:id="176" w:author="Tanja Løvgren" w:date="2025-04-04T13:06:00Z">
        <w:r w:rsidRPr="0036318D" w:rsidDel="00FB06A3">
          <w:rPr>
            <w:b/>
            <w:color w:val="auto"/>
          </w:rPr>
          <w:delText xml:space="preserve"> </w:delText>
        </w:r>
      </w:del>
      <w:del w:id="177" w:author="Tanja Løvgren" w:date="2025-04-04T14:28:00Z">
        <w:r w:rsidRPr="0036318D" w:rsidDel="00437B14">
          <w:rPr>
            <w:b/>
            <w:color w:val="auto"/>
          </w:rPr>
          <w:delText>3</w:delText>
        </w:r>
      </w:del>
      <w:ins w:id="178" w:author="Tanja Løvgren" w:date="2025-04-04T14:28:00Z">
        <w:r w:rsidR="00437B14" w:rsidRPr="0036318D">
          <w:rPr>
            <w:b/>
            <w:color w:val="auto"/>
          </w:rPr>
          <w:t>§ 1</w:t>
        </w:r>
      </w:ins>
      <w:ins w:id="179" w:author="Tanja Løvgren" w:date="2025-04-30T13:12:00Z">
        <w:r w:rsidR="00182A36">
          <w:rPr>
            <w:b/>
            <w:color w:val="auto"/>
          </w:rPr>
          <w:t>2</w:t>
        </w:r>
      </w:ins>
      <w:r w:rsidRPr="0036318D">
        <w:rPr>
          <w:i/>
          <w:color w:val="auto"/>
        </w:rPr>
        <w:t>.</w:t>
      </w:r>
      <w:r w:rsidRPr="0036318D">
        <w:rPr>
          <w:color w:val="auto"/>
        </w:rPr>
        <w:t xml:space="preserve"> </w:t>
      </w:r>
      <w:del w:id="180" w:author="Tanja Løvgren" w:date="2025-04-02T08:24:00Z">
        <w:r w:rsidRPr="0036318D" w:rsidDel="004046E8">
          <w:rPr>
            <w:color w:val="auto"/>
          </w:rPr>
          <w:delText xml:space="preserve">Styrelsen for Vand- og Naturforvaltning </w:delText>
        </w:r>
      </w:del>
      <w:ins w:id="181" w:author="Tanja Løvgren" w:date="2025-04-02T08:24:00Z">
        <w:r w:rsidR="004046E8" w:rsidRPr="0036318D">
          <w:rPr>
            <w:color w:val="auto"/>
          </w:rPr>
          <w:t xml:space="preserve">Miljøstyrelsen </w:t>
        </w:r>
      </w:ins>
      <w:r w:rsidRPr="0036318D">
        <w:rPr>
          <w:color w:val="auto"/>
        </w:rPr>
        <w:t xml:space="preserve">kan i tilfælde af begrundet tvivl kræve en bekræftelse af ægtheden af certifikater og uddannelsesbeviser, jf. </w:t>
      </w:r>
      <w:ins w:id="182" w:author="Tanja Løvgren" w:date="2025-04-04T15:03:00Z">
        <w:r w:rsidR="001B5FB0">
          <w:rPr>
            <w:color w:val="auto"/>
          </w:rPr>
          <w:t xml:space="preserve">§ </w:t>
        </w:r>
      </w:ins>
      <w:ins w:id="183" w:author="Tanja Løvgren" w:date="2025-04-30T13:12:00Z">
        <w:r w:rsidR="00182A36">
          <w:rPr>
            <w:color w:val="auto"/>
          </w:rPr>
          <w:t>9</w:t>
        </w:r>
      </w:ins>
      <w:ins w:id="184" w:author="Tanja Løvgren" w:date="2025-04-04T15:03:00Z">
        <w:r w:rsidR="001B5FB0">
          <w:rPr>
            <w:color w:val="auto"/>
          </w:rPr>
          <w:t xml:space="preserve">, </w:t>
        </w:r>
      </w:ins>
      <w:r w:rsidRPr="0036318D">
        <w:rPr>
          <w:color w:val="auto"/>
        </w:rPr>
        <w:t xml:space="preserve">stk. 2, nr. </w:t>
      </w:r>
      <w:ins w:id="185" w:author="Tanja Løvgren" w:date="2025-04-04T13:47:00Z">
        <w:r w:rsidR="0076319E" w:rsidRPr="0036318D">
          <w:rPr>
            <w:color w:val="auto"/>
          </w:rPr>
          <w:t>2</w:t>
        </w:r>
      </w:ins>
      <w:del w:id="186" w:author="Tanja Løvgren" w:date="2025-04-04T13:06:00Z">
        <w:r w:rsidRPr="0036318D" w:rsidDel="00FB06A3">
          <w:rPr>
            <w:color w:val="auto"/>
          </w:rPr>
          <w:delText>2</w:delText>
        </w:r>
      </w:del>
      <w:r w:rsidRPr="0036318D">
        <w:rPr>
          <w:color w:val="auto"/>
        </w:rPr>
        <w:t>, hos de kompetente myndigheder i det land, hvor certifikaterne eller uddannelsesbeviserne er udstedt.</w:t>
      </w:r>
    </w:p>
    <w:p w14:paraId="23D5E0C7" w14:textId="6D6CB23F" w:rsidR="00135D8E" w:rsidRPr="0036318D" w:rsidRDefault="00191DFB">
      <w:pPr>
        <w:ind w:left="-15"/>
        <w:rPr>
          <w:color w:val="auto"/>
        </w:rPr>
      </w:pPr>
      <w:r w:rsidRPr="0036318D">
        <w:rPr>
          <w:i/>
          <w:color w:val="auto"/>
        </w:rPr>
        <w:t xml:space="preserve">Stk. </w:t>
      </w:r>
      <w:ins w:id="187" w:author="Tanja Løvgren" w:date="2025-04-04T14:55:00Z">
        <w:r w:rsidR="006015FF">
          <w:rPr>
            <w:i/>
            <w:color w:val="auto"/>
          </w:rPr>
          <w:t>2</w:t>
        </w:r>
      </w:ins>
      <w:del w:id="188" w:author="Tanja Løvgren" w:date="2025-04-04T14:55:00Z">
        <w:r w:rsidRPr="0036318D" w:rsidDel="006015FF">
          <w:rPr>
            <w:i/>
            <w:color w:val="auto"/>
          </w:rPr>
          <w:delText>4</w:delText>
        </w:r>
      </w:del>
      <w:r w:rsidRPr="0036318D">
        <w:rPr>
          <w:i/>
          <w:color w:val="auto"/>
        </w:rPr>
        <w:t>.</w:t>
      </w:r>
      <w:del w:id="189" w:author="Tanja Løvgren" w:date="2025-04-04T14:55:00Z">
        <w:r w:rsidRPr="0036318D" w:rsidDel="006015FF">
          <w:rPr>
            <w:color w:val="auto"/>
          </w:rPr>
          <w:delText xml:space="preserve"> </w:delText>
        </w:r>
      </w:del>
      <w:ins w:id="190" w:author="Tanja Løvgren" w:date="2025-04-04T14:55:00Z">
        <w:r w:rsidR="006015FF">
          <w:rPr>
            <w:color w:val="auto"/>
          </w:rPr>
          <w:t xml:space="preserve"> </w:t>
        </w:r>
      </w:ins>
      <w:del w:id="191" w:author="Tanja Løvgren" w:date="2025-04-25T13:20:00Z">
        <w:r w:rsidRPr="0036318D" w:rsidDel="00DE0337">
          <w:rPr>
            <w:color w:val="auto"/>
          </w:rPr>
          <w:delText xml:space="preserve">Hvis et uddannelsesbevis udstedt af </w:delText>
        </w:r>
      </w:del>
      <w:ins w:id="192" w:author="Tanja Løvgren" w:date="2025-04-25T13:20:00Z">
        <w:r w:rsidR="00DE0337">
          <w:rPr>
            <w:color w:val="auto"/>
          </w:rPr>
          <w:t xml:space="preserve">Har </w:t>
        </w:r>
      </w:ins>
      <w:r w:rsidRPr="0036318D">
        <w:rPr>
          <w:color w:val="auto"/>
        </w:rPr>
        <w:t xml:space="preserve">en kompetent myndighed i et </w:t>
      </w:r>
      <w:del w:id="193" w:author="Tanja Løvgren" w:date="2025-04-02T08:27:00Z">
        <w:r w:rsidRPr="0036318D" w:rsidDel="004046E8">
          <w:rPr>
            <w:color w:val="auto"/>
          </w:rPr>
          <w:delText xml:space="preserve">af de i § 7, stk. 1, § 23, stk. 1, nævnte lande </w:delText>
        </w:r>
      </w:del>
      <w:ins w:id="194" w:author="Tanja Løvgren" w:date="2025-04-02T08:27:00Z">
        <w:r w:rsidR="004046E8" w:rsidRPr="0036318D">
          <w:rPr>
            <w:color w:val="auto"/>
          </w:rPr>
          <w:t xml:space="preserve">medlemsland </w:t>
        </w:r>
      </w:ins>
      <w:ins w:id="195" w:author="Tanja Løvgren" w:date="2025-04-25T13:20:00Z">
        <w:r w:rsidR="00DE0337">
          <w:rPr>
            <w:color w:val="auto"/>
          </w:rPr>
          <w:t>udstedt et uddannelsesbevis</w:t>
        </w:r>
      </w:ins>
      <w:ins w:id="196" w:author="Tanja Løvgren" w:date="2025-04-25T13:21:00Z">
        <w:r w:rsidR="00DE0337">
          <w:rPr>
            <w:color w:val="auto"/>
          </w:rPr>
          <w:t xml:space="preserve">, der </w:t>
        </w:r>
      </w:ins>
      <w:r w:rsidRPr="0036318D">
        <w:rPr>
          <w:color w:val="auto"/>
        </w:rPr>
        <w:t xml:space="preserve">omfatter </w:t>
      </w:r>
      <w:ins w:id="197" w:author="Tanja Løvgren" w:date="2025-04-25T13:21:00Z">
        <w:r w:rsidR="00DE0337">
          <w:rPr>
            <w:color w:val="auto"/>
          </w:rPr>
          <w:t xml:space="preserve">en </w:t>
        </w:r>
      </w:ins>
      <w:r w:rsidRPr="0036318D">
        <w:rPr>
          <w:color w:val="auto"/>
        </w:rPr>
        <w:t xml:space="preserve">uddannelse, der helt eller delvist er taget på en </w:t>
      </w:r>
      <w:ins w:id="198" w:author="Tanja Løvgren" w:date="2025-04-25T13:20:00Z">
        <w:r w:rsidR="00DE0337">
          <w:rPr>
            <w:color w:val="auto"/>
          </w:rPr>
          <w:t xml:space="preserve">lovlig etableret </w:t>
        </w:r>
      </w:ins>
      <w:r w:rsidRPr="0036318D">
        <w:rPr>
          <w:color w:val="auto"/>
        </w:rPr>
        <w:t>uddannelsesinstitution</w:t>
      </w:r>
      <w:del w:id="199" w:author="Tanja Løvgren" w:date="2025-04-25T13:20:00Z">
        <w:r w:rsidRPr="0036318D" w:rsidDel="00DE0337">
          <w:rPr>
            <w:color w:val="auto"/>
          </w:rPr>
          <w:delText>, der er lovligt etableret</w:delText>
        </w:r>
      </w:del>
      <w:r w:rsidRPr="0036318D">
        <w:rPr>
          <w:color w:val="auto"/>
        </w:rPr>
        <w:t xml:space="preserve"> i et andet </w:t>
      </w:r>
      <w:ins w:id="200" w:author="Tanja Løvgren" w:date="2025-04-02T08:27:00Z">
        <w:r w:rsidR="004046E8" w:rsidRPr="0036318D">
          <w:rPr>
            <w:color w:val="auto"/>
          </w:rPr>
          <w:t>med</w:t>
        </w:r>
      </w:ins>
      <w:ins w:id="201" w:author="Tanja Løvgren" w:date="2025-04-02T08:28:00Z">
        <w:r w:rsidR="004046E8" w:rsidRPr="0036318D">
          <w:rPr>
            <w:color w:val="auto"/>
          </w:rPr>
          <w:t>l</w:t>
        </w:r>
      </w:ins>
      <w:ins w:id="202" w:author="Tanja Løvgren" w:date="2025-04-02T08:27:00Z">
        <w:r w:rsidR="004046E8" w:rsidRPr="0036318D">
          <w:rPr>
            <w:color w:val="auto"/>
          </w:rPr>
          <w:t>ems</w:t>
        </w:r>
      </w:ins>
      <w:r w:rsidRPr="0036318D">
        <w:rPr>
          <w:color w:val="auto"/>
        </w:rPr>
        <w:t xml:space="preserve">land, kan </w:t>
      </w:r>
      <w:del w:id="203" w:author="Tanja Løvgren" w:date="2025-04-02T08:28:00Z">
        <w:r w:rsidRPr="0036318D" w:rsidDel="004046E8">
          <w:rPr>
            <w:color w:val="auto"/>
          </w:rPr>
          <w:delText xml:space="preserve">Styrelsen for Vand- og Naturforvaltning </w:delText>
        </w:r>
      </w:del>
      <w:ins w:id="204" w:author="Tanja Løvgren" w:date="2025-04-02T08:28:00Z">
        <w:r w:rsidR="004046E8" w:rsidRPr="0036318D">
          <w:rPr>
            <w:color w:val="auto"/>
          </w:rPr>
          <w:t xml:space="preserve">Miljøstyrelsen </w:t>
        </w:r>
      </w:ins>
      <w:r w:rsidRPr="0036318D">
        <w:rPr>
          <w:color w:val="auto"/>
        </w:rPr>
        <w:t>i tilfælde af begrundet tvivl</w:t>
      </w:r>
      <w:ins w:id="205" w:author="Tanja Løvgren" w:date="2025-04-25T13:23:00Z">
        <w:r w:rsidR="00DE0337">
          <w:rPr>
            <w:color w:val="auto"/>
          </w:rPr>
          <w:t>,</w:t>
        </w:r>
      </w:ins>
      <w:r w:rsidRPr="0036318D">
        <w:rPr>
          <w:color w:val="auto"/>
        </w:rPr>
        <w:t xml:space="preserve"> sammen med den kompetente myndighed i udstedelseslandet kontrollere</w:t>
      </w:r>
      <w:ins w:id="206" w:author="Christian Nikolaj Søberg" w:date="2025-04-25T09:05:00Z">
        <w:r w:rsidR="000814B0">
          <w:rPr>
            <w:color w:val="auto"/>
          </w:rPr>
          <w:t>, om</w:t>
        </w:r>
      </w:ins>
      <w:del w:id="207" w:author="Christian Nikolaj Søberg" w:date="2025-04-25T09:05:00Z">
        <w:r w:rsidRPr="0036318D" w:rsidDel="000814B0">
          <w:rPr>
            <w:color w:val="auto"/>
          </w:rPr>
          <w:delText>:</w:delText>
        </w:r>
      </w:del>
    </w:p>
    <w:p w14:paraId="5F1CEC5C" w14:textId="450DDCCB" w:rsidR="00135D8E" w:rsidRPr="0036318D" w:rsidRDefault="00191DFB" w:rsidP="0036318D">
      <w:pPr>
        <w:pStyle w:val="Listeafsnit"/>
        <w:numPr>
          <w:ilvl w:val="0"/>
          <w:numId w:val="2"/>
        </w:numPr>
        <w:ind w:left="851" w:hanging="425"/>
        <w:rPr>
          <w:color w:val="auto"/>
        </w:rPr>
      </w:pPr>
      <w:del w:id="208" w:author="Tanja Løvgren" w:date="2025-04-04T14:56:00Z">
        <w:r w:rsidRPr="0036318D" w:rsidDel="006015FF">
          <w:rPr>
            <w:color w:val="auto"/>
          </w:rPr>
          <w:delText>o</w:delText>
        </w:r>
      </w:del>
      <w:ins w:id="209" w:author="Tanja Løvgren" w:date="2025-04-04T14:56:00Z">
        <w:del w:id="210" w:author="Christian Nikolaj Søberg" w:date="2025-04-25T09:03:00Z">
          <w:r w:rsidR="006015FF" w:rsidDel="000814B0">
            <w:rPr>
              <w:color w:val="auto"/>
            </w:rPr>
            <w:delText>O</w:delText>
          </w:r>
        </w:del>
      </w:ins>
      <w:del w:id="211" w:author="Christian Nikolaj Søberg" w:date="2025-04-25T09:05:00Z">
        <w:r w:rsidRPr="0036318D" w:rsidDel="000814B0">
          <w:rPr>
            <w:color w:val="auto"/>
          </w:rPr>
          <w:delText xml:space="preserve">m </w:delText>
        </w:r>
      </w:del>
      <w:r w:rsidRPr="0036318D">
        <w:rPr>
          <w:color w:val="auto"/>
        </w:rPr>
        <w:t>uddannelsesforløbet ved den pågældende uddannelsesinstitution er formelt attesteret af den uddannelsesinstitution, der er etableret i udstedelses</w:t>
      </w:r>
      <w:ins w:id="212" w:author="Tanja Løvgren" w:date="2025-04-02T08:28:00Z">
        <w:r w:rsidR="004046E8" w:rsidRPr="0036318D">
          <w:rPr>
            <w:color w:val="auto"/>
          </w:rPr>
          <w:t>medlems</w:t>
        </w:r>
      </w:ins>
      <w:r w:rsidRPr="0036318D">
        <w:rPr>
          <w:color w:val="auto"/>
        </w:rPr>
        <w:t>landet,</w:t>
      </w:r>
    </w:p>
    <w:p w14:paraId="73A47CDB" w14:textId="5E2982E5" w:rsidR="00135D8E" w:rsidRPr="0036318D" w:rsidRDefault="00191DFB" w:rsidP="006015FF">
      <w:pPr>
        <w:numPr>
          <w:ilvl w:val="0"/>
          <w:numId w:val="2"/>
        </w:numPr>
        <w:ind w:left="851" w:hanging="425"/>
        <w:rPr>
          <w:color w:val="auto"/>
        </w:rPr>
      </w:pPr>
      <w:del w:id="213" w:author="Tanja Løvgren" w:date="2025-04-04T14:56:00Z">
        <w:r w:rsidRPr="0036318D" w:rsidDel="006015FF">
          <w:rPr>
            <w:color w:val="auto"/>
          </w:rPr>
          <w:delText>o</w:delText>
        </w:r>
      </w:del>
      <w:ins w:id="214" w:author="Tanja Løvgren" w:date="2025-04-04T14:56:00Z">
        <w:del w:id="215" w:author="Christian Nikolaj Søberg" w:date="2025-04-25T09:05:00Z">
          <w:r w:rsidR="006015FF" w:rsidDel="00382D20">
            <w:rPr>
              <w:color w:val="auto"/>
            </w:rPr>
            <w:delText>o</w:delText>
          </w:r>
        </w:del>
      </w:ins>
      <w:del w:id="216" w:author="Christian Nikolaj Søberg" w:date="2025-04-25T09:05:00Z">
        <w:r w:rsidRPr="0036318D" w:rsidDel="00382D20">
          <w:rPr>
            <w:color w:val="auto"/>
          </w:rPr>
          <w:delText xml:space="preserve">m </w:delText>
        </w:r>
      </w:del>
      <w:r w:rsidRPr="0036318D">
        <w:rPr>
          <w:color w:val="auto"/>
        </w:rPr>
        <w:t>det udstedte eksamensbevis er det samme som det, der ville være udstedt, hvis uddannelsesforløbet var fulgt i sin helhed i udstedelses</w:t>
      </w:r>
      <w:ins w:id="217" w:author="Tanja Løvgren" w:date="2025-04-02T08:29:00Z">
        <w:r w:rsidR="004046E8" w:rsidRPr="0036318D">
          <w:rPr>
            <w:color w:val="auto"/>
          </w:rPr>
          <w:t>medlems</w:t>
        </w:r>
      </w:ins>
      <w:r w:rsidRPr="0036318D">
        <w:rPr>
          <w:color w:val="auto"/>
        </w:rPr>
        <w:t>landet, og</w:t>
      </w:r>
    </w:p>
    <w:p w14:paraId="0856CBEF" w14:textId="636A5EAD" w:rsidR="00135D8E" w:rsidRPr="0036318D" w:rsidRDefault="00191DFB" w:rsidP="006015FF">
      <w:pPr>
        <w:numPr>
          <w:ilvl w:val="0"/>
          <w:numId w:val="2"/>
        </w:numPr>
        <w:ind w:left="851" w:hanging="425"/>
        <w:rPr>
          <w:ins w:id="218" w:author="Tanja Løvgren" w:date="2025-04-04T13:12:00Z"/>
          <w:color w:val="auto"/>
        </w:rPr>
      </w:pPr>
      <w:del w:id="219" w:author="Christian Nikolaj Søberg" w:date="2025-04-25T09:05:00Z">
        <w:r w:rsidRPr="0036318D" w:rsidDel="00382D20">
          <w:rPr>
            <w:color w:val="auto"/>
          </w:rPr>
          <w:delText xml:space="preserve">om </w:delText>
        </w:r>
      </w:del>
      <w:r w:rsidRPr="0036318D">
        <w:rPr>
          <w:color w:val="auto"/>
        </w:rPr>
        <w:t>uddannelsesbeviset giver samme erhvervsrettigheder i udstedelses</w:t>
      </w:r>
      <w:ins w:id="220" w:author="Tanja Løvgren" w:date="2025-04-02T08:29:00Z">
        <w:r w:rsidR="004046E8" w:rsidRPr="0036318D">
          <w:rPr>
            <w:color w:val="auto"/>
          </w:rPr>
          <w:t>medlems</w:t>
        </w:r>
      </w:ins>
      <w:r w:rsidRPr="0036318D">
        <w:rPr>
          <w:color w:val="auto"/>
        </w:rPr>
        <w:t>landet</w:t>
      </w:r>
      <w:ins w:id="221" w:author="Tanja Løvgren" w:date="2025-04-02T08:29:00Z">
        <w:r w:rsidR="004046E8" w:rsidRPr="0036318D">
          <w:rPr>
            <w:color w:val="auto"/>
          </w:rPr>
          <w:t>s område</w:t>
        </w:r>
      </w:ins>
      <w:r w:rsidRPr="0036318D">
        <w:rPr>
          <w:color w:val="auto"/>
        </w:rPr>
        <w:t>.</w:t>
      </w:r>
    </w:p>
    <w:p w14:paraId="7BA40B75" w14:textId="77777777" w:rsidR="00F87CB7" w:rsidRDefault="00F87CB7" w:rsidP="0036318D">
      <w:pPr>
        <w:spacing w:after="115"/>
        <w:ind w:firstLine="0"/>
        <w:rPr>
          <w:ins w:id="222" w:author="Tanja Løvgren" w:date="2025-04-04T14:26:00Z"/>
          <w:i/>
          <w:color w:val="auto"/>
        </w:rPr>
      </w:pPr>
    </w:p>
    <w:p w14:paraId="02BEF11D" w14:textId="1E836ADD" w:rsidR="007820E5" w:rsidRPr="0036318D" w:rsidDel="007820E5" w:rsidRDefault="007820E5" w:rsidP="007820E5">
      <w:pPr>
        <w:rPr>
          <w:del w:id="223" w:author="Tanja Løvgren" w:date="2025-04-04T13:12:00Z"/>
          <w:color w:val="auto"/>
        </w:rPr>
      </w:pPr>
    </w:p>
    <w:p w14:paraId="5F2FAF05" w14:textId="26B0A32E" w:rsidR="006D1875" w:rsidRDefault="007820E5" w:rsidP="007820E5">
      <w:pPr>
        <w:ind w:left="-15" w:firstLine="0"/>
        <w:rPr>
          <w:ins w:id="224" w:author="Tanja Løvgren" w:date="2025-04-08T13:04:00Z"/>
          <w:color w:val="auto"/>
        </w:rPr>
      </w:pPr>
      <w:ins w:id="225" w:author="Tanja Løvgren" w:date="2025-04-04T13:07:00Z">
        <w:r w:rsidRPr="0036318D">
          <w:rPr>
            <w:b/>
            <w:color w:val="auto"/>
          </w:rPr>
          <w:t xml:space="preserve">§ </w:t>
        </w:r>
      </w:ins>
      <w:ins w:id="226" w:author="Tanja Løvgren" w:date="2025-04-04T14:38:00Z">
        <w:r w:rsidR="00182A36">
          <w:rPr>
            <w:b/>
            <w:color w:val="auto"/>
          </w:rPr>
          <w:t>1</w:t>
        </w:r>
      </w:ins>
      <w:ins w:id="227" w:author="Tanja Løvgren" w:date="2025-04-30T13:13:00Z">
        <w:r w:rsidR="00182A36">
          <w:rPr>
            <w:b/>
            <w:color w:val="auto"/>
          </w:rPr>
          <w:t>3</w:t>
        </w:r>
      </w:ins>
      <w:del w:id="228" w:author="Tanja Løvgren" w:date="2025-04-04T13:07:00Z">
        <w:r w:rsidR="00191DFB" w:rsidRPr="0036318D" w:rsidDel="007820E5">
          <w:rPr>
            <w:i/>
            <w:color w:val="auto"/>
          </w:rPr>
          <w:delText>Stk. 5</w:delText>
        </w:r>
      </w:del>
      <w:r w:rsidR="00191DFB" w:rsidRPr="0036318D">
        <w:rPr>
          <w:i/>
          <w:color w:val="auto"/>
        </w:rPr>
        <w:t>.</w:t>
      </w:r>
      <w:r w:rsidR="00191DFB" w:rsidRPr="0036318D">
        <w:rPr>
          <w:color w:val="auto"/>
        </w:rPr>
        <w:t xml:space="preserve"> </w:t>
      </w:r>
      <w:ins w:id="229" w:author="Tanja Løvgren" w:date="2025-04-02T08:45:00Z">
        <w:r w:rsidR="00A93E7B" w:rsidRPr="0036318D">
          <w:rPr>
            <w:color w:val="auto"/>
          </w:rPr>
          <w:t xml:space="preserve">Miljøstyrelsen kan </w:t>
        </w:r>
      </w:ins>
      <w:ins w:id="230" w:author="Tanja Løvgren" w:date="2025-04-25T13:30:00Z">
        <w:r w:rsidR="000D3198">
          <w:rPr>
            <w:color w:val="auto"/>
          </w:rPr>
          <w:t>træffe afgørelse om</w:t>
        </w:r>
      </w:ins>
      <w:ins w:id="231" w:author="Tanja Løvgren" w:date="2025-04-02T08:45:00Z">
        <w:r w:rsidR="00A93E7B" w:rsidRPr="0036318D">
          <w:rPr>
            <w:color w:val="auto"/>
          </w:rPr>
          <w:t>, at an</w:t>
        </w:r>
      </w:ins>
      <w:ins w:id="232" w:author="Tanja Løvgren" w:date="2025-04-02T08:46:00Z">
        <w:r w:rsidR="00A93E7B" w:rsidRPr="0036318D">
          <w:rPr>
            <w:color w:val="auto"/>
          </w:rPr>
          <w:t xml:space="preserve">søgeren gennemgår en prøvetid, der dog ikke </w:t>
        </w:r>
      </w:ins>
      <w:ins w:id="233" w:author="Tanja Løvgren" w:date="2025-04-25T13:24:00Z">
        <w:r w:rsidR="00DE0337">
          <w:rPr>
            <w:color w:val="auto"/>
          </w:rPr>
          <w:t xml:space="preserve">kan </w:t>
        </w:r>
      </w:ins>
      <w:ins w:id="234" w:author="Tanja Løvgren" w:date="2025-04-02T08:46:00Z">
        <w:r w:rsidR="00A93E7B" w:rsidRPr="0036318D">
          <w:rPr>
            <w:color w:val="auto"/>
          </w:rPr>
          <w:t xml:space="preserve">overstige tre år, eller går op til en egnethedsprøve, </w:t>
        </w:r>
      </w:ins>
      <w:del w:id="235" w:author="Tanja Løvgren" w:date="2025-04-02T09:31:00Z">
        <w:r w:rsidR="00191DFB" w:rsidRPr="0036318D" w:rsidDel="008467F9">
          <w:rPr>
            <w:color w:val="auto"/>
          </w:rPr>
          <w:delText>H</w:delText>
        </w:r>
      </w:del>
      <w:del w:id="236" w:author="Tanja Løvgren" w:date="2025-04-08T12:51:00Z">
        <w:r w:rsidR="00191DFB" w:rsidRPr="0036318D" w:rsidDel="004C2945">
          <w:rPr>
            <w:color w:val="auto"/>
          </w:rPr>
          <w:delText xml:space="preserve">vis der er væsentlig forskel mellem </w:delText>
        </w:r>
      </w:del>
      <w:ins w:id="237" w:author="Tanja Løvgren" w:date="2025-04-08T12:51:00Z">
        <w:r w:rsidR="004C2945">
          <w:rPr>
            <w:color w:val="auto"/>
          </w:rPr>
          <w:t xml:space="preserve">hvis </w:t>
        </w:r>
      </w:ins>
      <w:ins w:id="238" w:author="Tanja Løvgren" w:date="2025-04-02T08:42:00Z">
        <w:r w:rsidR="00D32DAC" w:rsidRPr="0036318D">
          <w:rPr>
            <w:color w:val="auto"/>
          </w:rPr>
          <w:t xml:space="preserve">den uddannelse ansøgeren har </w:t>
        </w:r>
      </w:ins>
      <w:ins w:id="239" w:author="Tanja Løvgren" w:date="2025-04-25T13:24:00Z">
        <w:r w:rsidR="00DE0337">
          <w:rPr>
            <w:color w:val="auto"/>
          </w:rPr>
          <w:t xml:space="preserve">gennemgået </w:t>
        </w:r>
      </w:ins>
      <w:del w:id="240" w:author="Tanja Løvgren" w:date="2025-04-02T08:47:00Z">
        <w:r w:rsidR="00191DFB" w:rsidRPr="0036318D" w:rsidDel="00A93E7B">
          <w:rPr>
            <w:color w:val="auto"/>
          </w:rPr>
          <w:delText>ansøgeren</w:delText>
        </w:r>
      </w:del>
      <w:ins w:id="241" w:author="Tanja Løvgren" w:date="2025-04-02T08:43:00Z">
        <w:r w:rsidR="00D32DAC" w:rsidRPr="0036318D">
          <w:rPr>
            <w:color w:val="auto"/>
          </w:rPr>
          <w:t>, omfatter fag eller discipliner</w:t>
        </w:r>
        <w:r w:rsidR="00A93E7B" w:rsidRPr="0036318D">
          <w:rPr>
            <w:color w:val="auto"/>
          </w:rPr>
          <w:t xml:space="preserve">, der er væsentligt forskellige fra </w:t>
        </w:r>
      </w:ins>
      <w:ins w:id="242" w:author="Tanja Løvgren" w:date="2025-04-02T09:32:00Z">
        <w:r w:rsidR="008467F9" w:rsidRPr="0036318D">
          <w:rPr>
            <w:color w:val="auto"/>
          </w:rPr>
          <w:t xml:space="preserve">de </w:t>
        </w:r>
      </w:ins>
      <w:del w:id="243" w:author="Tanja Løvgren" w:date="2025-04-02T09:32:00Z">
        <w:r w:rsidR="00191DFB" w:rsidRPr="0036318D" w:rsidDel="008467F9">
          <w:rPr>
            <w:color w:val="auto"/>
          </w:rPr>
          <w:delText xml:space="preserve">s </w:delText>
        </w:r>
      </w:del>
      <w:r w:rsidR="00191DFB" w:rsidRPr="0036318D">
        <w:rPr>
          <w:color w:val="auto"/>
        </w:rPr>
        <w:t xml:space="preserve">faglige kvalifikationer og den uddannelse, der kræves i Danmark i henhold til denne bekendtgørelse, og det ikke kan opvejes af </w:t>
      </w:r>
      <w:del w:id="244" w:author="Tanja Løvgren" w:date="2025-03-31T10:57:00Z">
        <w:r w:rsidR="00191DFB" w:rsidRPr="0036318D" w:rsidDel="008112BD">
          <w:rPr>
            <w:color w:val="auto"/>
          </w:rPr>
          <w:delText>tjenesteyderens</w:delText>
        </w:r>
      </w:del>
      <w:ins w:id="245" w:author="Tanja Løvgren" w:date="2025-03-31T10:57:00Z">
        <w:del w:id="246" w:author="Christian Nikolaj Søberg" w:date="2025-04-25T09:11:00Z">
          <w:r w:rsidR="008112BD" w:rsidRPr="0036318D" w:rsidDel="00382D20">
            <w:rPr>
              <w:color w:val="auto"/>
            </w:rPr>
            <w:delText xml:space="preserve"> </w:delText>
          </w:r>
        </w:del>
        <w:r w:rsidR="008112BD" w:rsidRPr="0036318D">
          <w:rPr>
            <w:color w:val="auto"/>
          </w:rPr>
          <w:t>ansøgerens</w:t>
        </w:r>
      </w:ins>
      <w:r w:rsidR="00191DFB" w:rsidRPr="0036318D">
        <w:rPr>
          <w:color w:val="auto"/>
        </w:rPr>
        <w:t xml:space="preserve"> erhvervserfaring eller af viden, færdigheder og kompetencer, der er opnået gennem livslang læring</w:t>
      </w:r>
      <w:ins w:id="247" w:author="Tanja Løvgren" w:date="2025-04-02T09:37:00Z">
        <w:r w:rsidR="008467F9" w:rsidRPr="0036318D">
          <w:rPr>
            <w:color w:val="auto"/>
          </w:rPr>
          <w:t xml:space="preserve"> i en medlemsstat eller tredje land</w:t>
        </w:r>
      </w:ins>
      <w:r w:rsidR="00191DFB" w:rsidRPr="0036318D">
        <w:rPr>
          <w:color w:val="auto"/>
        </w:rPr>
        <w:t>, der er formelt attesteret af relevant organ</w:t>
      </w:r>
      <w:del w:id="248" w:author="Tanja Løvgren" w:date="2025-04-02T09:34:00Z">
        <w:r w:rsidR="00191DFB" w:rsidRPr="0036318D" w:rsidDel="008467F9">
          <w:rPr>
            <w:color w:val="auto"/>
          </w:rPr>
          <w:delText xml:space="preserve">, skal </w:delText>
        </w:r>
      </w:del>
      <w:ins w:id="249" w:author="Tanja Løvgren" w:date="2025-04-02T09:34:00Z">
        <w:r w:rsidR="008467F9" w:rsidRPr="0036318D">
          <w:rPr>
            <w:color w:val="auto"/>
          </w:rPr>
          <w:t>.</w:t>
        </w:r>
      </w:ins>
    </w:p>
    <w:p w14:paraId="04DA325F" w14:textId="3C5F4DC5" w:rsidR="00135D8E" w:rsidRPr="000D3198" w:rsidRDefault="006D1875" w:rsidP="000D3198">
      <w:pPr>
        <w:rPr>
          <w:ins w:id="250" w:author="Tanja Løvgren" w:date="2025-04-02T08:50:00Z"/>
          <w:color w:val="auto"/>
        </w:rPr>
      </w:pPr>
      <w:ins w:id="251" w:author="Tanja Løvgren" w:date="2025-04-08T13:05:00Z">
        <w:r w:rsidRPr="00477FAE">
          <w:rPr>
            <w:i/>
            <w:color w:val="auto"/>
          </w:rPr>
          <w:t xml:space="preserve">Stk. </w:t>
        </w:r>
      </w:ins>
      <w:ins w:id="252" w:author="Tanja Løvgren" w:date="2025-04-08T13:06:00Z">
        <w:r>
          <w:rPr>
            <w:i/>
            <w:color w:val="auto"/>
          </w:rPr>
          <w:t>2</w:t>
        </w:r>
      </w:ins>
      <w:ins w:id="253" w:author="Tanja Løvgren" w:date="2025-04-08T13:05:00Z">
        <w:r>
          <w:rPr>
            <w:i/>
            <w:color w:val="auto"/>
          </w:rPr>
          <w:t>.</w:t>
        </w:r>
      </w:ins>
      <w:ins w:id="254" w:author="Tanja Løvgren" w:date="2025-04-08T13:06:00Z">
        <w:r>
          <w:rPr>
            <w:i/>
            <w:color w:val="auto"/>
          </w:rPr>
          <w:t xml:space="preserve"> </w:t>
        </w:r>
        <w:r w:rsidRPr="00477FAE">
          <w:rPr>
            <w:color w:val="auto"/>
          </w:rPr>
          <w:t>Ansøgeren</w:t>
        </w:r>
        <w:r>
          <w:rPr>
            <w:i/>
            <w:color w:val="auto"/>
          </w:rPr>
          <w:t xml:space="preserve"> </w:t>
        </w:r>
      </w:ins>
      <w:ins w:id="255" w:author="Tanja Løvgren" w:date="2025-04-09T14:28:00Z">
        <w:r w:rsidR="000D3198">
          <w:rPr>
            <w:color w:val="auto"/>
          </w:rPr>
          <w:t>har</w:t>
        </w:r>
      </w:ins>
      <w:ins w:id="256" w:author="Tanja Løvgren" w:date="2025-04-25T13:31:00Z">
        <w:r w:rsidR="000D3198">
          <w:rPr>
            <w:color w:val="auto"/>
          </w:rPr>
          <w:t xml:space="preserve">, når Miljøstyrelsen træffer afgørelse i henhold til stk. 1, </w:t>
        </w:r>
      </w:ins>
      <w:ins w:id="257" w:author="Tanja Løvgren" w:date="2025-04-08T13:06:00Z">
        <w:r>
          <w:rPr>
            <w:color w:val="auto"/>
          </w:rPr>
          <w:t>ret til at vælge mellem egnethedsprøve og prøvetid.</w:t>
        </w:r>
      </w:ins>
      <w:del w:id="258" w:author="Tanja Løvgren" w:date="2025-03-31T10:58:00Z">
        <w:r w:rsidR="00191DFB" w:rsidRPr="00477FAE" w:rsidDel="008112BD">
          <w:rPr>
            <w:i/>
            <w:color w:val="auto"/>
          </w:rPr>
          <w:delText xml:space="preserve">den pågældende over for Styrelsen for Vand- og Naturforvaltning </w:delText>
        </w:r>
      </w:del>
      <w:del w:id="259" w:author="Tanja Løvgren" w:date="2025-04-02T08:50:00Z">
        <w:r w:rsidR="00191DFB" w:rsidRPr="00477FAE" w:rsidDel="00A93E7B">
          <w:rPr>
            <w:i/>
            <w:color w:val="auto"/>
          </w:rPr>
          <w:delText>bevise, at vedkommende har erhvervet den manglende viden eller kompetence.</w:delText>
        </w:r>
      </w:del>
    </w:p>
    <w:p w14:paraId="31A819E5" w14:textId="2842D47E" w:rsidR="00A93E7B" w:rsidRPr="0036318D" w:rsidDel="00D83880" w:rsidRDefault="00A93E7B" w:rsidP="00A93E7B">
      <w:pPr>
        <w:ind w:firstLine="0"/>
        <w:rPr>
          <w:del w:id="260" w:author="Tanja Løvgren" w:date="2025-04-04T13:52:00Z"/>
          <w:color w:val="auto"/>
        </w:rPr>
      </w:pPr>
    </w:p>
    <w:p w14:paraId="41CB0FDF" w14:textId="198DD587" w:rsidR="00135D8E" w:rsidRPr="0036318D" w:rsidDel="00001E7E" w:rsidRDefault="00191DFB">
      <w:pPr>
        <w:ind w:left="-15"/>
        <w:rPr>
          <w:del w:id="261" w:author="Tanja Løvgren" w:date="2025-03-31T12:52:00Z"/>
          <w:color w:val="auto"/>
        </w:rPr>
      </w:pPr>
      <w:del w:id="262" w:author="Tanja Løvgren" w:date="2025-04-02T09:50:00Z">
        <w:r w:rsidRPr="0036318D" w:rsidDel="006E64F6">
          <w:rPr>
            <w:i/>
            <w:color w:val="auto"/>
          </w:rPr>
          <w:delText xml:space="preserve">Stk. 6. </w:delText>
        </w:r>
        <w:r w:rsidRPr="0036318D" w:rsidDel="006E64F6">
          <w:rPr>
            <w:color w:val="auto"/>
          </w:rPr>
          <w:delText xml:space="preserve"> Hvis </w:delText>
        </w:r>
      </w:del>
      <w:del w:id="263" w:author="Tanja Løvgren" w:date="2025-03-31T10:59:00Z">
        <w:r w:rsidRPr="0036318D" w:rsidDel="008112BD">
          <w:rPr>
            <w:color w:val="auto"/>
          </w:rPr>
          <w:delText xml:space="preserve">Styrelsen for Vand- og Naturforvaltning </w:delText>
        </w:r>
      </w:del>
      <w:del w:id="264" w:author="Tanja Løvgren" w:date="2025-04-02T09:50:00Z">
        <w:r w:rsidRPr="0036318D" w:rsidDel="006E64F6">
          <w:rPr>
            <w:color w:val="auto"/>
          </w:rPr>
          <w:delText xml:space="preserve">vurderer, at dokumentationen for erhvervelse af den manglende viden eller kompetence ikke er fyldestgørende, kan </w:delText>
        </w:r>
      </w:del>
      <w:del w:id="265" w:author="Tanja Løvgren" w:date="2025-03-31T12:51:00Z">
        <w:r w:rsidRPr="0036318D" w:rsidDel="00001E7E">
          <w:rPr>
            <w:color w:val="auto"/>
          </w:rPr>
          <w:delText xml:space="preserve">Styrelsen for Vand- og Naturforvaltning </w:delText>
        </w:r>
      </w:del>
      <w:del w:id="266" w:author="Tanja Løvgren" w:date="2025-04-02T09:50:00Z">
        <w:r w:rsidRPr="0036318D" w:rsidDel="006E64F6">
          <w:rPr>
            <w:color w:val="auto"/>
          </w:rPr>
          <w:delText xml:space="preserve">kræve, at ansøgeren består enten en egnethedsprøve eller gennemgår en prøvetid, som kan kræves at blive afsluttet med en bedømmelse, der svarer til den faktiske varighed og indhold af uddannelsen. Ansøgeren har ret til at vælge mellem prøvetid og egnethedsprøve. De nærmere krav til egnethedsprøven eller prøvetiden fastsættes </w:delText>
        </w:r>
      </w:del>
      <w:del w:id="267" w:author="Tanja Løvgren" w:date="2025-03-31T12:52:00Z">
        <w:r w:rsidRPr="0036318D" w:rsidDel="00001E7E">
          <w:rPr>
            <w:color w:val="auto"/>
          </w:rPr>
          <w:delText>i Styrelsen for Vand- og Naturforvaltnings afgørelse</w:delText>
        </w:r>
      </w:del>
      <w:del w:id="268" w:author="Tanja Løvgren" w:date="2025-04-02T09:50:00Z">
        <w:r w:rsidRPr="0036318D" w:rsidDel="006E64F6">
          <w:rPr>
            <w:color w:val="auto"/>
          </w:rPr>
          <w:delText>.</w:delText>
        </w:r>
      </w:del>
    </w:p>
    <w:p w14:paraId="3009D36E" w14:textId="0A22C9DB" w:rsidR="006E64F6" w:rsidRPr="0036318D" w:rsidRDefault="00191DFB">
      <w:pPr>
        <w:ind w:left="-15"/>
        <w:rPr>
          <w:ins w:id="269" w:author="Tanja Løvgren" w:date="2025-04-02T09:52:00Z"/>
          <w:color w:val="auto"/>
        </w:rPr>
      </w:pPr>
      <w:r w:rsidRPr="0036318D">
        <w:rPr>
          <w:i/>
          <w:color w:val="auto"/>
        </w:rPr>
        <w:t>Stk.</w:t>
      </w:r>
      <w:del w:id="270" w:author="Tanja Løvgren" w:date="2025-04-08T13:06:00Z">
        <w:r w:rsidRPr="0036318D" w:rsidDel="006D1875">
          <w:rPr>
            <w:i/>
            <w:color w:val="auto"/>
          </w:rPr>
          <w:delText xml:space="preserve"> </w:delText>
        </w:r>
      </w:del>
      <w:del w:id="271" w:author="Tanja Løvgren" w:date="2025-04-04T13:07:00Z">
        <w:r w:rsidRPr="0036318D" w:rsidDel="007820E5">
          <w:rPr>
            <w:i/>
            <w:color w:val="auto"/>
          </w:rPr>
          <w:delText>7</w:delText>
        </w:r>
      </w:del>
      <w:ins w:id="272" w:author="Tanja Løvgren" w:date="2025-04-08T13:07:00Z">
        <w:r w:rsidR="006D1875">
          <w:rPr>
            <w:i/>
            <w:color w:val="auto"/>
          </w:rPr>
          <w:t xml:space="preserve"> 3</w:t>
        </w:r>
      </w:ins>
      <w:r w:rsidRPr="0036318D">
        <w:rPr>
          <w:i/>
          <w:color w:val="auto"/>
        </w:rPr>
        <w:t xml:space="preserve">. </w:t>
      </w:r>
      <w:del w:id="273" w:author="Christian Nikolaj Søberg" w:date="2025-04-25T09:11:00Z">
        <w:r w:rsidRPr="0036318D" w:rsidDel="00382D20">
          <w:rPr>
            <w:color w:val="auto"/>
          </w:rPr>
          <w:delText xml:space="preserve"> </w:delText>
        </w:r>
      </w:del>
      <w:r w:rsidRPr="0036318D">
        <w:rPr>
          <w:color w:val="auto"/>
        </w:rPr>
        <w:t xml:space="preserve">Afgørelse </w:t>
      </w:r>
      <w:del w:id="274" w:author="Tanja Løvgren" w:date="2025-04-02T09:51:00Z">
        <w:r w:rsidRPr="0036318D" w:rsidDel="006E64F6">
          <w:rPr>
            <w:color w:val="auto"/>
          </w:rPr>
          <w:delText xml:space="preserve">på baggrund af </w:delText>
        </w:r>
      </w:del>
      <w:ins w:id="275" w:author="Tanja Løvgren" w:date="2025-04-02T09:51:00Z">
        <w:r w:rsidR="006E64F6" w:rsidRPr="0036318D">
          <w:rPr>
            <w:color w:val="auto"/>
          </w:rPr>
          <w:t xml:space="preserve">om prøvetid eller </w:t>
        </w:r>
      </w:ins>
      <w:r w:rsidRPr="0036318D">
        <w:rPr>
          <w:color w:val="auto"/>
        </w:rPr>
        <w:t xml:space="preserve">egnethedsprøve </w:t>
      </w:r>
      <w:ins w:id="276" w:author="Tanja Løvgren" w:date="2025-04-25T13:32:00Z">
        <w:r w:rsidR="000D3198">
          <w:rPr>
            <w:color w:val="auto"/>
          </w:rPr>
          <w:t xml:space="preserve">i henhold til stk. 1 </w:t>
        </w:r>
      </w:ins>
      <w:ins w:id="277" w:author="Tanja Løvgren" w:date="2025-04-02T09:52:00Z">
        <w:r w:rsidR="006E64F6" w:rsidRPr="0036318D">
          <w:rPr>
            <w:color w:val="auto"/>
          </w:rPr>
          <w:t xml:space="preserve">skal </w:t>
        </w:r>
      </w:ins>
      <w:ins w:id="278" w:author="Tanja Løvgren" w:date="2025-04-02T09:54:00Z">
        <w:r w:rsidR="006E64F6" w:rsidRPr="0036318D">
          <w:rPr>
            <w:color w:val="auto"/>
          </w:rPr>
          <w:t xml:space="preserve">i begrundelsen mindst angive </w:t>
        </w:r>
      </w:ins>
      <w:ins w:id="279" w:author="Tanja Løvgren" w:date="2025-04-02T09:52:00Z">
        <w:r w:rsidR="006E64F6" w:rsidRPr="0036318D">
          <w:rPr>
            <w:color w:val="auto"/>
          </w:rPr>
          <w:t xml:space="preserve">følgende: </w:t>
        </w:r>
      </w:ins>
    </w:p>
    <w:p w14:paraId="2345F4E6" w14:textId="77777777" w:rsidR="000D3198" w:rsidRDefault="001B5FB0" w:rsidP="000D3198">
      <w:pPr>
        <w:pStyle w:val="Listeafsnit"/>
        <w:numPr>
          <w:ilvl w:val="0"/>
          <w:numId w:val="7"/>
        </w:numPr>
        <w:ind w:left="851" w:hanging="425"/>
        <w:rPr>
          <w:ins w:id="280" w:author="Tanja Løvgren" w:date="2025-04-25T13:33:00Z"/>
          <w:color w:val="auto"/>
        </w:rPr>
      </w:pPr>
      <w:ins w:id="281" w:author="Tanja Løvgren" w:date="2025-04-04T15:04:00Z">
        <w:r>
          <w:rPr>
            <w:color w:val="auto"/>
          </w:rPr>
          <w:t>D</w:t>
        </w:r>
      </w:ins>
      <w:ins w:id="282" w:author="Tanja Løvgren" w:date="2025-04-02T09:53:00Z">
        <w:r w:rsidR="006E64F6" w:rsidRPr="0036318D">
          <w:rPr>
            <w:color w:val="auto"/>
          </w:rPr>
          <w:t xml:space="preserve">et erhvervsmæssige kvalifikationsniveau, der kræves i </w:t>
        </w:r>
      </w:ins>
      <w:ins w:id="283" w:author="Tanja Løvgren" w:date="2025-04-02T09:55:00Z">
        <w:r w:rsidR="006E64F6" w:rsidRPr="0036318D">
          <w:rPr>
            <w:color w:val="auto"/>
          </w:rPr>
          <w:t>henhold til denne bekendtgørelse</w:t>
        </w:r>
      </w:ins>
      <w:ins w:id="284" w:author="Tanja Løvgren" w:date="2025-04-02T09:53:00Z">
        <w:r w:rsidR="006E64F6" w:rsidRPr="0036318D">
          <w:rPr>
            <w:color w:val="auto"/>
          </w:rPr>
          <w:t>, og ansøgerens erhvervsmæssige kvalifikationsniveau</w:t>
        </w:r>
      </w:ins>
      <w:ins w:id="285" w:author="Tanja Løvgren" w:date="2025-04-04T15:04:00Z">
        <w:r>
          <w:rPr>
            <w:color w:val="auto"/>
          </w:rPr>
          <w:t>.</w:t>
        </w:r>
      </w:ins>
    </w:p>
    <w:p w14:paraId="6C623E2F" w14:textId="77777777" w:rsidR="000D3198" w:rsidRDefault="001B5FB0" w:rsidP="000D3198">
      <w:pPr>
        <w:pStyle w:val="Listeafsnit"/>
        <w:numPr>
          <w:ilvl w:val="0"/>
          <w:numId w:val="7"/>
        </w:numPr>
        <w:ind w:left="851" w:hanging="425"/>
        <w:rPr>
          <w:ins w:id="286" w:author="Tanja Løvgren" w:date="2025-04-25T13:33:00Z"/>
          <w:color w:val="auto"/>
        </w:rPr>
      </w:pPr>
      <w:ins w:id="287" w:author="Tanja Løvgren" w:date="2025-04-04T15:04:00Z">
        <w:r w:rsidRPr="000D3198">
          <w:rPr>
            <w:color w:val="auto"/>
          </w:rPr>
          <w:t>D</w:t>
        </w:r>
      </w:ins>
      <w:ins w:id="288" w:author="Tanja Løvgren" w:date="2025-04-02T09:53:00Z">
        <w:r w:rsidR="006E64F6" w:rsidRPr="000D3198">
          <w:rPr>
            <w:color w:val="auto"/>
          </w:rPr>
          <w:t xml:space="preserve">e væsentlige forskelle, </w:t>
        </w:r>
      </w:ins>
      <w:ins w:id="289" w:author="Tanja Løvgren" w:date="2025-04-02T09:56:00Z">
        <w:r w:rsidR="006E64F6" w:rsidRPr="000D3198">
          <w:rPr>
            <w:color w:val="auto"/>
          </w:rPr>
          <w:t xml:space="preserve">mellem </w:t>
        </w:r>
      </w:ins>
      <w:ins w:id="290" w:author="Tanja Løvgren" w:date="2025-04-02T10:00:00Z">
        <w:r w:rsidR="00874F97" w:rsidRPr="000D3198">
          <w:rPr>
            <w:color w:val="auto"/>
          </w:rPr>
          <w:t>ansøgerens uddannelse og uddannelsen i henhold til denne bekendtgørelse</w:t>
        </w:r>
      </w:ins>
      <w:ins w:id="291" w:author="Tanja Løvgren" w:date="2025-04-02T09:56:00Z">
        <w:r w:rsidR="006E64F6" w:rsidRPr="000D3198">
          <w:rPr>
            <w:color w:val="auto"/>
          </w:rPr>
          <w:t xml:space="preserve">, </w:t>
        </w:r>
      </w:ins>
      <w:ins w:id="292" w:author="Tanja Løvgren" w:date="2025-04-02T09:59:00Z">
        <w:r w:rsidR="006E64F6" w:rsidRPr="000D3198">
          <w:rPr>
            <w:color w:val="auto"/>
          </w:rPr>
          <w:t xml:space="preserve">som </w:t>
        </w:r>
      </w:ins>
      <w:ins w:id="293" w:author="Tanja Løvgren" w:date="2025-04-02T09:56:00Z">
        <w:r w:rsidR="006E64F6" w:rsidRPr="000D3198">
          <w:rPr>
            <w:color w:val="auto"/>
          </w:rPr>
          <w:t xml:space="preserve">er afgørende for </w:t>
        </w:r>
      </w:ins>
      <w:ins w:id="294" w:author="Tanja Løvgren" w:date="2025-04-02T10:01:00Z">
        <w:r w:rsidR="00874F97" w:rsidRPr="000D3198">
          <w:rPr>
            <w:color w:val="auto"/>
          </w:rPr>
          <w:t xml:space="preserve">at </w:t>
        </w:r>
      </w:ins>
      <w:ins w:id="295" w:author="Tanja Løvgren" w:date="2025-04-02T09:56:00Z">
        <w:r w:rsidR="00874F97" w:rsidRPr="000D3198">
          <w:rPr>
            <w:color w:val="auto"/>
          </w:rPr>
          <w:t>erhverve</w:t>
        </w:r>
        <w:r w:rsidR="006E64F6" w:rsidRPr="000D3198">
          <w:rPr>
            <w:color w:val="auto"/>
          </w:rPr>
          <w:t xml:space="preserve"> </w:t>
        </w:r>
      </w:ins>
      <w:ins w:id="296" w:author="Tanja Løvgren" w:date="2025-04-02T10:01:00Z">
        <w:r w:rsidR="00874F97" w:rsidRPr="000D3198">
          <w:rPr>
            <w:color w:val="auto"/>
          </w:rPr>
          <w:t xml:space="preserve">de nødvendige </w:t>
        </w:r>
      </w:ins>
      <w:ins w:id="297" w:author="Tanja Løvgren" w:date="2025-04-02T09:56:00Z">
        <w:r w:rsidR="006E64F6" w:rsidRPr="000D3198">
          <w:rPr>
            <w:color w:val="auto"/>
          </w:rPr>
          <w:t>færdigheder og kompetencer</w:t>
        </w:r>
      </w:ins>
      <w:ins w:id="298" w:author="Tanja Løvgren" w:date="2025-04-02T10:01:00Z">
        <w:r w:rsidR="00874F97" w:rsidRPr="000D3198">
          <w:rPr>
            <w:color w:val="auto"/>
          </w:rPr>
          <w:t>, for udøvelsen af erhvervet</w:t>
        </w:r>
      </w:ins>
      <w:ins w:id="299" w:author="Christian Nikolaj Søberg" w:date="2025-04-25T09:16:00Z">
        <w:r w:rsidR="00F71B5B" w:rsidRPr="000D3198">
          <w:rPr>
            <w:color w:val="auto"/>
          </w:rPr>
          <w:t>.</w:t>
        </w:r>
      </w:ins>
      <w:ins w:id="300" w:author="Tanja Løvgren" w:date="2025-04-02T09:56:00Z">
        <w:del w:id="301" w:author="Christian Nikolaj Søberg" w:date="2025-04-25T09:16:00Z">
          <w:r w:rsidR="006E64F6" w:rsidRPr="000D3198" w:rsidDel="00F71B5B">
            <w:rPr>
              <w:color w:val="auto"/>
            </w:rPr>
            <w:delText xml:space="preserve">, </w:delText>
          </w:r>
        </w:del>
      </w:ins>
      <w:ins w:id="302" w:author="Tanja Løvgren" w:date="2025-04-02T09:53:00Z">
        <w:del w:id="303" w:author="Christian Nikolaj Søberg" w:date="2025-04-25T09:16:00Z">
          <w:r w:rsidR="006E64F6" w:rsidRPr="000D3198" w:rsidDel="00F71B5B">
            <w:rPr>
              <w:color w:val="auto"/>
            </w:rPr>
            <w:delText>og</w:delText>
          </w:r>
        </w:del>
      </w:ins>
    </w:p>
    <w:p w14:paraId="35A15F16" w14:textId="2FF63C67" w:rsidR="006E64F6" w:rsidRDefault="006E64F6" w:rsidP="000D3198">
      <w:pPr>
        <w:pStyle w:val="Listeafsnit"/>
        <w:numPr>
          <w:ilvl w:val="0"/>
          <w:numId w:val="7"/>
        </w:numPr>
        <w:ind w:left="851" w:hanging="425"/>
        <w:rPr>
          <w:ins w:id="304" w:author="Tanja Løvgren" w:date="2025-04-25T13:33:00Z"/>
          <w:color w:val="auto"/>
        </w:rPr>
      </w:pPr>
      <w:ins w:id="305" w:author="Tanja Løvgren" w:date="2025-04-02T09:53:00Z">
        <w:del w:id="306" w:author="Christian Nikolaj Søberg" w:date="2025-04-25T09:16:00Z">
          <w:r w:rsidRPr="000D3198" w:rsidDel="00F71B5B">
            <w:rPr>
              <w:color w:val="auto"/>
            </w:rPr>
            <w:lastRenderedPageBreak/>
            <w:delText>å</w:delText>
          </w:r>
        </w:del>
      </w:ins>
      <w:ins w:id="307" w:author="Christian Nikolaj Søberg" w:date="2025-04-25T09:16:00Z">
        <w:r w:rsidR="00F71B5B" w:rsidRPr="000D3198">
          <w:rPr>
            <w:color w:val="auto"/>
          </w:rPr>
          <w:t>Å</w:t>
        </w:r>
      </w:ins>
      <w:ins w:id="308" w:author="Tanja Løvgren" w:date="2025-04-02T09:53:00Z">
        <w:r w:rsidRPr="000D3198">
          <w:rPr>
            <w:color w:val="auto"/>
          </w:rPr>
          <w:t>rsagerne til, at der ikke kan kompenseres for disse forskelle ved kompetencer, der er erhvervet gennem erhvervserfaring eller gennem livslang læring, som er formelt attesteret af et relevant organ.</w:t>
        </w:r>
      </w:ins>
    </w:p>
    <w:p w14:paraId="09715FF4" w14:textId="44C38E61" w:rsidR="007D6287" w:rsidRPr="0036318D" w:rsidRDefault="00182A36" w:rsidP="007D6287">
      <w:pPr>
        <w:tabs>
          <w:tab w:val="left" w:pos="142"/>
        </w:tabs>
        <w:ind w:firstLine="0"/>
        <w:rPr>
          <w:ins w:id="309" w:author="Tanja Løvgren" w:date="2025-04-02T09:53:00Z"/>
          <w:color w:val="auto"/>
        </w:rPr>
      </w:pPr>
      <w:ins w:id="310" w:author="Tanja Løvgren" w:date="2025-04-30T13:14:00Z">
        <w:r>
          <w:rPr>
            <w:i/>
            <w:color w:val="auto"/>
          </w:rPr>
          <w:tab/>
        </w:r>
      </w:ins>
      <w:ins w:id="311" w:author="Tanja Løvgren" w:date="2025-04-02T10:17:00Z">
        <w:r w:rsidR="007820E5" w:rsidRPr="0036318D">
          <w:rPr>
            <w:i/>
            <w:color w:val="auto"/>
          </w:rPr>
          <w:t xml:space="preserve">Stk. </w:t>
        </w:r>
      </w:ins>
      <w:ins w:id="312" w:author="Tanja Løvgren" w:date="2025-04-08T13:09:00Z">
        <w:r w:rsidR="006D1875">
          <w:rPr>
            <w:i/>
            <w:color w:val="auto"/>
          </w:rPr>
          <w:t>4</w:t>
        </w:r>
      </w:ins>
      <w:ins w:id="313" w:author="Tanja Løvgren" w:date="2025-04-02T10:17:00Z">
        <w:r w:rsidR="007D6287" w:rsidRPr="0036318D">
          <w:rPr>
            <w:color w:val="auto"/>
          </w:rPr>
          <w:t xml:space="preserve">. Miljøstyrelsen sikrer, at ansøgeren har mulighed for at </w:t>
        </w:r>
      </w:ins>
      <w:ins w:id="314" w:author="Tanja Løvgren" w:date="2025-04-02T10:18:00Z">
        <w:r w:rsidR="007D6287" w:rsidRPr="0036318D">
          <w:rPr>
            <w:color w:val="auto"/>
          </w:rPr>
          <w:t>tage egnethedsprøven senest seks måneder efter</w:t>
        </w:r>
      </w:ins>
      <w:ins w:id="315" w:author="Christian Nikolaj Søberg" w:date="2025-04-25T09:17:00Z">
        <w:r w:rsidR="00F71B5B">
          <w:rPr>
            <w:color w:val="auto"/>
          </w:rPr>
          <w:t>, at der er truffet</w:t>
        </w:r>
      </w:ins>
      <w:ins w:id="316" w:author="Tanja Løvgren" w:date="2025-04-02T10:18:00Z">
        <w:r w:rsidR="007D6287" w:rsidRPr="0036318D">
          <w:rPr>
            <w:color w:val="auto"/>
          </w:rPr>
          <w:t xml:space="preserve"> afgørelse om egnethedsprøve</w:t>
        </w:r>
        <w:del w:id="317" w:author="Christian Nikolaj Søberg" w:date="2025-04-25T09:17:00Z">
          <w:r w:rsidR="007D6287" w:rsidRPr="0036318D" w:rsidDel="00F71B5B">
            <w:rPr>
              <w:color w:val="auto"/>
            </w:rPr>
            <w:delText xml:space="preserve"> er truffet</w:delText>
          </w:r>
        </w:del>
        <w:r w:rsidR="007D6287" w:rsidRPr="0036318D">
          <w:rPr>
            <w:color w:val="auto"/>
          </w:rPr>
          <w:t xml:space="preserve">. </w:t>
        </w:r>
      </w:ins>
    </w:p>
    <w:p w14:paraId="55BB1A2B" w14:textId="2764EE18" w:rsidR="00135D8E" w:rsidRPr="00344EAC" w:rsidDel="007D6287" w:rsidRDefault="00191DFB" w:rsidP="007D6287">
      <w:pPr>
        <w:ind w:firstLine="0"/>
        <w:rPr>
          <w:del w:id="318" w:author="Tanja Løvgren" w:date="2025-04-02T10:25:00Z"/>
          <w:color w:val="auto"/>
        </w:rPr>
      </w:pPr>
      <w:del w:id="319" w:author="Tanja Løvgren" w:date="2025-04-02T10:19:00Z">
        <w:r w:rsidRPr="0036318D" w:rsidDel="007D6287">
          <w:rPr>
            <w:color w:val="auto"/>
          </w:rPr>
          <w:delText xml:space="preserve">og de heraf nødvendige foranstaltninger træffes senest en måned efter afgørelse om udførelse af egnethedsprøven er blevet </w:delText>
        </w:r>
        <w:r w:rsidRPr="00344EAC" w:rsidDel="007D6287">
          <w:rPr>
            <w:color w:val="auto"/>
          </w:rPr>
          <w:delText xml:space="preserve">truffet. </w:delText>
        </w:r>
      </w:del>
      <w:del w:id="320" w:author="Tanja Løvgren" w:date="2025-04-02T10:25:00Z">
        <w:r w:rsidRPr="00344EAC" w:rsidDel="007D6287">
          <w:rPr>
            <w:color w:val="auto"/>
          </w:rPr>
          <w:delText>Anmelderen kan påbegynde erhvervet som driftsleder på renseanlæg senest en måned efter afgørelse om udførelse af egnethedsprøve, stk. 4.</w:delText>
        </w:r>
      </w:del>
    </w:p>
    <w:p w14:paraId="51618495" w14:textId="7BB112C1" w:rsidR="00D370F1" w:rsidRDefault="00191DFB" w:rsidP="00E525F9">
      <w:pPr>
        <w:ind w:firstLine="0"/>
        <w:rPr>
          <w:ins w:id="321" w:author="Tanja Løvgren" w:date="2025-04-30T09:05:00Z"/>
          <w:color w:val="auto"/>
        </w:rPr>
      </w:pPr>
      <w:del w:id="322" w:author="Tanja Løvgren" w:date="2025-04-02T10:25:00Z">
        <w:r w:rsidRPr="00344EAC" w:rsidDel="007D6287">
          <w:rPr>
            <w:i/>
            <w:color w:val="auto"/>
          </w:rPr>
          <w:delText>Stk. 8.</w:delText>
        </w:r>
        <w:r w:rsidRPr="00344EAC" w:rsidDel="007D6287">
          <w:rPr>
            <w:color w:val="auto"/>
          </w:rPr>
          <w:delText xml:space="preserve"> Foreligger der fra Styrelsen for Vand- og Naturforvaltning ikke en afgørelse inden for den efter stk. 6 angivne frist, kan ansøgeren påbegynde erhvervet som driftsleder på renseanlæg.</w:delText>
        </w:r>
      </w:del>
    </w:p>
    <w:p w14:paraId="73ECFC26" w14:textId="77777777" w:rsidR="003C05B7" w:rsidRDefault="003C05B7" w:rsidP="003C05B7">
      <w:pPr>
        <w:ind w:left="-15"/>
        <w:jc w:val="center"/>
        <w:rPr>
          <w:ins w:id="323" w:author="Tanja Løvgren" w:date="2025-05-12T13:46:00Z"/>
          <w:i/>
          <w:color w:val="auto"/>
        </w:rPr>
      </w:pPr>
    </w:p>
    <w:p w14:paraId="5787F2C0" w14:textId="32B8BB0F" w:rsidR="003908F7" w:rsidDel="00182A36" w:rsidRDefault="00D370F1" w:rsidP="004F20B8">
      <w:pPr>
        <w:ind w:left="-15"/>
        <w:jc w:val="center"/>
        <w:rPr>
          <w:del w:id="324" w:author="Tanja Løvgren" w:date="2025-03-31T14:19:00Z"/>
          <w:i/>
          <w:color w:val="auto"/>
        </w:rPr>
      </w:pPr>
      <w:ins w:id="325" w:author="Tanja Løvgren" w:date="2025-04-30T09:05:00Z">
        <w:r w:rsidRPr="00D370F1">
          <w:rPr>
            <w:i/>
            <w:color w:val="auto"/>
          </w:rPr>
          <w:t>Midlertidig eller lejlighedsvis udøvelse af erhverv</w:t>
        </w:r>
      </w:ins>
    </w:p>
    <w:p w14:paraId="6994B197" w14:textId="77777777" w:rsidR="00182A36" w:rsidRDefault="00182A36" w:rsidP="004F20B8">
      <w:pPr>
        <w:ind w:left="-15" w:firstLine="0"/>
        <w:jc w:val="center"/>
        <w:rPr>
          <w:ins w:id="326" w:author="Tanja Løvgren" w:date="2025-04-30T13:14:00Z"/>
          <w:b/>
          <w:color w:val="auto"/>
        </w:rPr>
      </w:pPr>
    </w:p>
    <w:p w14:paraId="2FE474A4" w14:textId="024F4352" w:rsidR="00135D8E" w:rsidRPr="0036318D" w:rsidRDefault="00191DFB" w:rsidP="00E36B36">
      <w:pPr>
        <w:ind w:left="-15" w:firstLine="0"/>
        <w:rPr>
          <w:ins w:id="327" w:author="Tanja Løvgren" w:date="2025-04-04T13:40:00Z"/>
          <w:color w:val="auto"/>
        </w:rPr>
      </w:pPr>
      <w:r w:rsidRPr="0036318D">
        <w:rPr>
          <w:b/>
          <w:color w:val="auto"/>
        </w:rPr>
        <w:t xml:space="preserve">§ </w:t>
      </w:r>
      <w:ins w:id="328" w:author="Tanja Løvgren" w:date="2025-04-04T13:54:00Z">
        <w:r w:rsidR="00D83880" w:rsidRPr="0036318D">
          <w:rPr>
            <w:b/>
            <w:color w:val="auto"/>
          </w:rPr>
          <w:t>1</w:t>
        </w:r>
      </w:ins>
      <w:ins w:id="329" w:author="Tanja Løvgren" w:date="2025-04-30T13:14:00Z">
        <w:r w:rsidR="00182A36">
          <w:rPr>
            <w:b/>
            <w:color w:val="auto"/>
          </w:rPr>
          <w:t>4</w:t>
        </w:r>
      </w:ins>
      <w:del w:id="330" w:author="Tanja Løvgren" w:date="2025-04-04T13:54:00Z">
        <w:r w:rsidRPr="0036318D" w:rsidDel="00D83880">
          <w:rPr>
            <w:b/>
            <w:color w:val="auto"/>
          </w:rPr>
          <w:delText>9</w:delText>
        </w:r>
      </w:del>
      <w:r w:rsidRPr="0036318D">
        <w:rPr>
          <w:b/>
          <w:color w:val="auto"/>
        </w:rPr>
        <w:t>.</w:t>
      </w:r>
      <w:r w:rsidRPr="0036318D">
        <w:rPr>
          <w:color w:val="auto"/>
        </w:rPr>
        <w:t xml:space="preserve"> </w:t>
      </w:r>
      <w:ins w:id="331" w:author="Tanja Løvgren" w:date="2025-04-04T13:41:00Z">
        <w:r w:rsidR="00E525F9" w:rsidRPr="0036318D">
          <w:rPr>
            <w:color w:val="auto"/>
          </w:rPr>
          <w:t xml:space="preserve">Personer, hvis erhvervsmæssige kvalifikationer er erhvervet i et medlemsland, jf. § 2, nr. 3, i lov om anerkendelse af visse uddannelses- og erhvervsmæssige kvalifikationer, </w:t>
        </w:r>
      </w:ins>
      <w:del w:id="332" w:author="Tanja Løvgren" w:date="2025-04-04T13:41:00Z">
        <w:r w:rsidRPr="0036318D" w:rsidDel="00E525F9">
          <w:rPr>
            <w:color w:val="auto"/>
          </w:rPr>
          <w:delText xml:space="preserve">Personer, der er omfattet af § </w:delText>
        </w:r>
      </w:del>
      <w:del w:id="333" w:author="Tanja Løvgren" w:date="2025-04-02T10:49:00Z">
        <w:r w:rsidRPr="0036318D" w:rsidDel="00B874DF">
          <w:rPr>
            <w:color w:val="auto"/>
          </w:rPr>
          <w:delText>7</w:delText>
        </w:r>
      </w:del>
      <w:del w:id="334" w:author="Tanja Løvgren" w:date="2025-04-04T13:41:00Z">
        <w:r w:rsidRPr="0036318D" w:rsidDel="00E525F9">
          <w:rPr>
            <w:color w:val="auto"/>
          </w:rPr>
          <w:delText xml:space="preserve">, </w:delText>
        </w:r>
      </w:del>
      <w:r w:rsidRPr="0036318D">
        <w:rPr>
          <w:color w:val="auto"/>
        </w:rPr>
        <w:t xml:space="preserve">og som agter midlertidig eller lejlighedsvist at virke som driftsleder på renseanlæg, er undtaget fra uddannelseskravet i § 1, stk. </w:t>
      </w:r>
      <w:ins w:id="335" w:author="Tanja Løvgren" w:date="2025-04-04T13:38:00Z">
        <w:r w:rsidR="00FD58F2" w:rsidRPr="0036318D">
          <w:rPr>
            <w:color w:val="auto"/>
          </w:rPr>
          <w:t>1</w:t>
        </w:r>
      </w:ins>
      <w:ins w:id="336" w:author="Christian Nikolaj Søberg" w:date="2025-04-25T09:24:00Z">
        <w:r w:rsidR="00F71B5B">
          <w:rPr>
            <w:color w:val="auto"/>
          </w:rPr>
          <w:t>, i denne bekendtgørelse</w:t>
        </w:r>
      </w:ins>
      <w:del w:id="337" w:author="Tanja Løvgren" w:date="2025-04-04T13:38:00Z">
        <w:r w:rsidRPr="0036318D" w:rsidDel="00FD58F2">
          <w:rPr>
            <w:color w:val="auto"/>
          </w:rPr>
          <w:delText>2</w:delText>
        </w:r>
      </w:del>
      <w:r w:rsidRPr="0036318D">
        <w:rPr>
          <w:color w:val="auto"/>
        </w:rPr>
        <w:t>.</w:t>
      </w:r>
    </w:p>
    <w:p w14:paraId="55B6954E" w14:textId="0FC76FBD" w:rsidR="00FD58F2" w:rsidRPr="0036318D" w:rsidDel="00D83880" w:rsidRDefault="00FD58F2">
      <w:pPr>
        <w:ind w:left="-15"/>
        <w:rPr>
          <w:del w:id="338" w:author="Tanja Løvgren" w:date="2025-04-04T13:52:00Z"/>
          <w:color w:val="auto"/>
        </w:rPr>
      </w:pPr>
    </w:p>
    <w:p w14:paraId="6A5B8B45" w14:textId="7C3A6AB0" w:rsidR="00135D8E" w:rsidRPr="0036318D" w:rsidRDefault="00191DFB">
      <w:pPr>
        <w:ind w:left="-15"/>
        <w:rPr>
          <w:ins w:id="339" w:author="Tanja Løvgren" w:date="2025-03-31T13:16:00Z"/>
          <w:color w:val="auto"/>
        </w:rPr>
      </w:pPr>
      <w:r w:rsidRPr="0036318D">
        <w:rPr>
          <w:i/>
          <w:color w:val="auto"/>
        </w:rPr>
        <w:t>Stk. 2.</w:t>
      </w:r>
      <w:r w:rsidRPr="0036318D">
        <w:rPr>
          <w:color w:val="auto"/>
        </w:rPr>
        <w:t xml:space="preserve"> </w:t>
      </w:r>
      <w:del w:id="340" w:author="Tanja Løvgren" w:date="2025-03-31T13:10:00Z">
        <w:r w:rsidRPr="0036318D" w:rsidDel="003908F7">
          <w:rPr>
            <w:color w:val="auto"/>
          </w:rPr>
          <w:delText>Med henblik på at undgå alvorlig skade for grundejeren eller den offentlige sundhed eller sikkerhed skal ovennævnte personer, i</w:delText>
        </w:r>
      </w:del>
      <w:ins w:id="341" w:author="Tanja Løvgren" w:date="2025-03-31T13:14:00Z">
        <w:r w:rsidR="003908F7" w:rsidRPr="0036318D">
          <w:rPr>
            <w:color w:val="auto"/>
          </w:rPr>
          <w:t xml:space="preserve">Personer som nævnt i </w:t>
        </w:r>
      </w:ins>
      <w:ins w:id="342" w:author="Tanja Løvgren" w:date="2025-04-04T13:41:00Z">
        <w:r w:rsidR="00E525F9" w:rsidRPr="0036318D">
          <w:rPr>
            <w:color w:val="auto"/>
          </w:rPr>
          <w:t>st</w:t>
        </w:r>
      </w:ins>
      <w:ins w:id="343" w:author="Tanja Løvgren" w:date="2025-04-04T13:42:00Z">
        <w:r w:rsidR="00E525F9" w:rsidRPr="0036318D">
          <w:rPr>
            <w:color w:val="auto"/>
          </w:rPr>
          <w:t>k. 1</w:t>
        </w:r>
      </w:ins>
      <w:ins w:id="344" w:author="Tanja Løvgren" w:date="2025-03-31T13:14:00Z">
        <w:del w:id="345" w:author="Christian Nikolaj Søberg" w:date="2025-04-25T09:24:00Z">
          <w:r w:rsidR="003908F7" w:rsidRPr="0036318D" w:rsidDel="00F71B5B">
            <w:rPr>
              <w:color w:val="auto"/>
            </w:rPr>
            <w:delText>,</w:delText>
          </w:r>
        </w:del>
        <w:r w:rsidR="003908F7" w:rsidRPr="0036318D">
          <w:rPr>
            <w:color w:val="auto"/>
          </w:rPr>
          <w:t xml:space="preserve"> skal </w:t>
        </w:r>
      </w:ins>
      <w:ins w:id="346" w:author="Christian Nikolaj Søberg" w:date="2025-04-25T09:24:00Z">
        <w:r w:rsidR="00F71B5B">
          <w:rPr>
            <w:color w:val="auto"/>
          </w:rPr>
          <w:t xml:space="preserve">foretage </w:t>
        </w:r>
      </w:ins>
      <w:ins w:id="347" w:author="Tanja Løvgren" w:date="2025-03-31T13:14:00Z">
        <w:r w:rsidR="00435B24" w:rsidRPr="0036318D">
          <w:rPr>
            <w:color w:val="auto"/>
          </w:rPr>
          <w:t>anmelde</w:t>
        </w:r>
      </w:ins>
      <w:ins w:id="348" w:author="Christian Nikolaj Søberg" w:date="2025-04-25T09:24:00Z">
        <w:r w:rsidR="00F71B5B">
          <w:rPr>
            <w:color w:val="auto"/>
          </w:rPr>
          <w:t>lse</w:t>
        </w:r>
      </w:ins>
      <w:ins w:id="349" w:author="Tanja Løvgren" w:date="2025-03-31T13:14:00Z">
        <w:del w:id="350" w:author="Christian Nikolaj Søberg" w:date="2025-04-25T09:24:00Z">
          <w:r w:rsidR="00435B24" w:rsidRPr="0036318D" w:rsidDel="00F71B5B">
            <w:rPr>
              <w:color w:val="auto"/>
            </w:rPr>
            <w:delText xml:space="preserve"> sig</w:delText>
          </w:r>
        </w:del>
        <w:r w:rsidR="00435B24" w:rsidRPr="0036318D">
          <w:rPr>
            <w:color w:val="auto"/>
          </w:rPr>
          <w:t xml:space="preserve"> til</w:t>
        </w:r>
      </w:ins>
      <w:ins w:id="351" w:author="Tanja Løvgren" w:date="2025-03-31T13:15:00Z">
        <w:r w:rsidR="00435B24" w:rsidRPr="0036318D">
          <w:rPr>
            <w:color w:val="auto"/>
          </w:rPr>
          <w:t xml:space="preserve"> Miljøstyrelsen eller via </w:t>
        </w:r>
      </w:ins>
      <w:r w:rsidR="000D3198">
        <w:rPr>
          <w:color w:val="auto"/>
        </w:rPr>
        <w:fldChar w:fldCharType="begin"/>
      </w:r>
      <w:r w:rsidR="000D3198">
        <w:rPr>
          <w:color w:val="auto"/>
        </w:rPr>
        <w:instrText xml:space="preserve"> HYPERLINK "http://</w:instrText>
      </w:r>
      <w:r w:rsidR="000D3198" w:rsidRPr="000D3198">
        <w:rPr>
          <w:color w:val="auto"/>
        </w:rPr>
        <w:instrText>www.businessdenmark.dk</w:instrText>
      </w:r>
      <w:r w:rsidR="000D3198">
        <w:rPr>
          <w:color w:val="auto"/>
        </w:rPr>
        <w:instrText xml:space="preserve">" </w:instrText>
      </w:r>
      <w:r w:rsidR="000D3198">
        <w:rPr>
          <w:color w:val="auto"/>
        </w:rPr>
        <w:fldChar w:fldCharType="separate"/>
      </w:r>
      <w:ins w:id="352" w:author="Tanja Løvgren" w:date="2025-03-31T13:15:00Z">
        <w:r w:rsidR="000D3198" w:rsidRPr="000D3198">
          <w:rPr>
            <w:rStyle w:val="Hyperlink"/>
          </w:rPr>
          <w:t>www.business</w:t>
        </w:r>
      </w:ins>
      <w:ins w:id="353" w:author="Tanja Løvgren" w:date="2025-04-25T13:35:00Z">
        <w:r w:rsidR="000D3198" w:rsidRPr="000D3198">
          <w:rPr>
            <w:rStyle w:val="Hyperlink"/>
          </w:rPr>
          <w:t>denmark</w:t>
        </w:r>
      </w:ins>
      <w:ins w:id="354" w:author="Tanja Løvgren" w:date="2025-03-31T13:15:00Z">
        <w:r w:rsidR="000D3198" w:rsidRPr="000D3198">
          <w:rPr>
            <w:rStyle w:val="Hyperlink"/>
          </w:rPr>
          <w:t>.dk</w:t>
        </w:r>
      </w:ins>
      <w:ins w:id="355" w:author="Tanja Løvgren" w:date="2025-04-25T13:35:00Z">
        <w:r w:rsidR="000D3198">
          <w:rPr>
            <w:color w:val="auto"/>
          </w:rPr>
          <w:fldChar w:fldCharType="end"/>
        </w:r>
      </w:ins>
      <w:ins w:id="356" w:author="Tanja Løvgren" w:date="2025-03-31T13:15:00Z">
        <w:r w:rsidR="00435B24" w:rsidRPr="0036318D">
          <w:rPr>
            <w:color w:val="auto"/>
          </w:rPr>
          <w:t>, i</w:t>
        </w:r>
      </w:ins>
      <w:r w:rsidRPr="0036318D">
        <w:rPr>
          <w:color w:val="auto"/>
        </w:rPr>
        <w:t>nden erhvervsudøvelsen påbegyndes første gang</w:t>
      </w:r>
      <w:ins w:id="357" w:author="Christian Nikolaj Søberg" w:date="2025-04-25T09:24:00Z">
        <w:r w:rsidR="00F71B5B">
          <w:rPr>
            <w:color w:val="auto"/>
          </w:rPr>
          <w:t>.</w:t>
        </w:r>
      </w:ins>
      <w:del w:id="358" w:author="Tanja Løvgren" w:date="2025-03-31T13:16:00Z">
        <w:r w:rsidRPr="0036318D" w:rsidDel="00435B24">
          <w:rPr>
            <w:color w:val="auto"/>
          </w:rPr>
          <w:delText>, underrette Styrelsen for Vand- og Naturforvaltning herom ved indgivelse af en skriftlig anmeldelse med henblik på eventuel kontrol af de erhvervsmæssige kvalifikationer.</w:delText>
        </w:r>
      </w:del>
    </w:p>
    <w:p w14:paraId="54FAD226" w14:textId="77777777" w:rsidR="00435B24" w:rsidRPr="0036318D" w:rsidDel="00435B24" w:rsidRDefault="00435B24" w:rsidP="00C746A6">
      <w:pPr>
        <w:ind w:firstLine="0"/>
        <w:rPr>
          <w:del w:id="359" w:author="Tanja Løvgren" w:date="2025-03-31T13:16:00Z"/>
          <w:color w:val="auto"/>
        </w:rPr>
      </w:pPr>
    </w:p>
    <w:p w14:paraId="355CCDDA" w14:textId="77777777" w:rsidR="00135D8E" w:rsidRPr="0036318D" w:rsidRDefault="00191DFB" w:rsidP="00C746A6">
      <w:pPr>
        <w:rPr>
          <w:color w:val="auto"/>
        </w:rPr>
      </w:pPr>
      <w:r w:rsidRPr="0036318D">
        <w:rPr>
          <w:i/>
          <w:color w:val="auto"/>
        </w:rPr>
        <w:t>Stk. 3.</w:t>
      </w:r>
      <w:r w:rsidRPr="0036318D">
        <w:rPr>
          <w:color w:val="auto"/>
        </w:rPr>
        <w:t xml:space="preserve"> En anmeldelse efter stk. 2 skal ledsages af følgende dokumentation:</w:t>
      </w:r>
    </w:p>
    <w:p w14:paraId="4451FA10" w14:textId="2E2E5755" w:rsidR="00135D8E" w:rsidDel="00182A36" w:rsidRDefault="00191DFB" w:rsidP="00E36B36">
      <w:pPr>
        <w:pStyle w:val="Listeafsnit"/>
        <w:numPr>
          <w:ilvl w:val="0"/>
          <w:numId w:val="3"/>
        </w:numPr>
        <w:spacing w:after="29"/>
        <w:ind w:left="851" w:hanging="425"/>
        <w:rPr>
          <w:del w:id="360" w:author="Tanja Løvgren" w:date="2025-04-30T13:15:00Z"/>
          <w:color w:val="auto"/>
        </w:rPr>
      </w:pPr>
      <w:r w:rsidRPr="0036318D">
        <w:rPr>
          <w:color w:val="auto"/>
        </w:rPr>
        <w:t>Bevis for anmelderens nationalitet</w:t>
      </w:r>
      <w:ins w:id="361" w:author="Tanja Løvgren" w:date="2025-03-31T13:18:00Z">
        <w:r w:rsidR="00435B24" w:rsidRPr="0036318D">
          <w:rPr>
            <w:color w:val="auto"/>
          </w:rPr>
          <w:t>.</w:t>
        </w:r>
      </w:ins>
      <w:del w:id="362" w:author="Tanja Løvgren" w:date="2025-03-31T13:18:00Z">
        <w:r w:rsidRPr="0036318D" w:rsidDel="00435B24">
          <w:rPr>
            <w:color w:val="auto"/>
          </w:rPr>
          <w:delText>,</w:delText>
        </w:r>
      </w:del>
    </w:p>
    <w:p w14:paraId="42D9341E" w14:textId="77777777" w:rsidR="00182A36" w:rsidRPr="0036318D" w:rsidRDefault="00182A36" w:rsidP="0036318D">
      <w:pPr>
        <w:pStyle w:val="Listeafsnit"/>
        <w:numPr>
          <w:ilvl w:val="0"/>
          <w:numId w:val="3"/>
        </w:numPr>
        <w:spacing w:after="29"/>
        <w:ind w:left="851" w:hanging="425"/>
        <w:rPr>
          <w:ins w:id="363" w:author="Tanja Løvgren" w:date="2025-04-30T13:15:00Z"/>
          <w:color w:val="auto"/>
        </w:rPr>
      </w:pPr>
    </w:p>
    <w:p w14:paraId="17F317CC" w14:textId="30DAA325" w:rsidR="00135D8E" w:rsidRPr="00E36B36" w:rsidRDefault="00191DFB" w:rsidP="00E36B36">
      <w:pPr>
        <w:pStyle w:val="Listeafsnit"/>
        <w:numPr>
          <w:ilvl w:val="0"/>
          <w:numId w:val="3"/>
        </w:numPr>
        <w:spacing w:after="29"/>
        <w:ind w:left="851" w:hanging="425"/>
        <w:rPr>
          <w:color w:val="auto"/>
        </w:rPr>
      </w:pPr>
      <w:del w:id="364" w:author="Tanja Løvgren" w:date="2025-03-31T13:18:00Z">
        <w:r w:rsidRPr="00E36B36" w:rsidDel="00435B24">
          <w:rPr>
            <w:color w:val="auto"/>
          </w:rPr>
          <w:delText>a</w:delText>
        </w:r>
      </w:del>
      <w:ins w:id="365" w:author="Tanja Løvgren" w:date="2025-03-31T13:18:00Z">
        <w:r w:rsidR="00435B24" w:rsidRPr="00E36B36">
          <w:rPr>
            <w:color w:val="auto"/>
          </w:rPr>
          <w:t>A</w:t>
        </w:r>
      </w:ins>
      <w:r w:rsidRPr="00E36B36">
        <w:rPr>
          <w:color w:val="auto"/>
        </w:rPr>
        <w:t xml:space="preserve">ttestation for, at anmelderen lovligt er etableret i et </w:t>
      </w:r>
      <w:ins w:id="366" w:author="Tanja Løvgren" w:date="2025-03-31T13:16:00Z">
        <w:r w:rsidR="00435B24" w:rsidRPr="00E36B36">
          <w:rPr>
            <w:color w:val="auto"/>
          </w:rPr>
          <w:t>medlemsland</w:t>
        </w:r>
      </w:ins>
      <w:ins w:id="367" w:author="Tanja Løvgren" w:date="2025-03-31T13:17:00Z">
        <w:r w:rsidR="00435B24" w:rsidRPr="00E36B36">
          <w:rPr>
            <w:color w:val="auto"/>
          </w:rPr>
          <w:t xml:space="preserve">, jf. </w:t>
        </w:r>
      </w:ins>
      <w:ins w:id="368" w:author="Tanja Løvgren" w:date="2025-04-25T13:37:00Z">
        <w:r w:rsidR="000D3198" w:rsidRPr="00E36B36">
          <w:rPr>
            <w:color w:val="auto"/>
          </w:rPr>
          <w:t xml:space="preserve">lov om anerkendelse af visse uddannelses- og erhvervsmæssige kvalifikationer </w:t>
        </w:r>
      </w:ins>
      <w:ins w:id="369" w:author="Tanja Løvgren" w:date="2025-03-31T13:17:00Z">
        <w:r w:rsidR="00435B24" w:rsidRPr="00E36B36">
          <w:rPr>
            <w:color w:val="auto"/>
          </w:rPr>
          <w:t xml:space="preserve">§ 2, nr. 2, </w:t>
        </w:r>
      </w:ins>
      <w:del w:id="370" w:author="Tanja Løvgren" w:date="2025-03-31T13:17:00Z">
        <w:r w:rsidRPr="00E36B36" w:rsidDel="00435B24">
          <w:rPr>
            <w:color w:val="auto"/>
          </w:rPr>
          <w:delText xml:space="preserve">EU-, EØS-land eller et land, som EU har indgået aftale med om udøvelse af lovregulerede erhverv, for dér erhvervsmæssigt at virke som driftsleder på renseanlæg, </w:delText>
        </w:r>
      </w:del>
      <w:r w:rsidRPr="00E36B36">
        <w:rPr>
          <w:color w:val="auto"/>
        </w:rPr>
        <w:t xml:space="preserve">og at det på tidspunktet for indgivelse af attestation i forbindelse med anmeldelsen ikke er forbudt anmelderen at udøve dette erhverv, </w:t>
      </w:r>
      <w:ins w:id="371" w:author="Tanja Løvgren" w:date="2025-03-31T13:18:00Z">
        <w:r w:rsidR="00435B24" w:rsidRPr="00E36B36">
          <w:rPr>
            <w:color w:val="auto"/>
          </w:rPr>
          <w:t xml:space="preserve">midlertidigt </w:t>
        </w:r>
      </w:ins>
      <w:ins w:id="372" w:author="Tanja Løvgren" w:date="2025-03-31T13:17:00Z">
        <w:r w:rsidR="00435B24" w:rsidRPr="00E36B36">
          <w:rPr>
            <w:color w:val="auto"/>
          </w:rPr>
          <w:t>eller</w:t>
        </w:r>
      </w:ins>
      <w:ins w:id="373" w:author="Tanja Løvgren" w:date="2025-03-31T13:18:00Z">
        <w:r w:rsidR="00435B24" w:rsidRPr="00E36B36">
          <w:rPr>
            <w:color w:val="auto"/>
          </w:rPr>
          <w:t xml:space="preserve"> permanent</w:t>
        </w:r>
      </w:ins>
      <w:del w:id="374" w:author="Tanja Løvgren" w:date="2025-03-31T13:18:00Z">
        <w:r w:rsidRPr="00E36B36" w:rsidDel="00435B24">
          <w:rPr>
            <w:color w:val="auto"/>
          </w:rPr>
          <w:delText>heller ikke midlertidigt, og</w:delText>
        </w:r>
      </w:del>
      <w:ins w:id="375" w:author="Tanja Løvgren" w:date="2025-03-31T13:18:00Z">
        <w:r w:rsidR="00435B24" w:rsidRPr="00E36B36">
          <w:rPr>
            <w:color w:val="auto"/>
          </w:rPr>
          <w:t>.</w:t>
        </w:r>
      </w:ins>
    </w:p>
    <w:p w14:paraId="63E4BABC" w14:textId="77777777" w:rsidR="00135D8E" w:rsidRPr="0036318D" w:rsidRDefault="00191DFB" w:rsidP="006015FF">
      <w:pPr>
        <w:numPr>
          <w:ilvl w:val="0"/>
          <w:numId w:val="3"/>
        </w:numPr>
        <w:spacing w:after="29"/>
        <w:ind w:left="851" w:hanging="425"/>
        <w:rPr>
          <w:color w:val="auto"/>
        </w:rPr>
      </w:pPr>
      <w:del w:id="376" w:author="Tanja Løvgren" w:date="2025-03-31T13:18:00Z">
        <w:r w:rsidRPr="0036318D" w:rsidDel="00435B24">
          <w:rPr>
            <w:color w:val="auto"/>
          </w:rPr>
          <w:delText>b</w:delText>
        </w:r>
      </w:del>
      <w:ins w:id="377" w:author="Tanja Løvgren" w:date="2025-03-31T13:18:00Z">
        <w:r w:rsidR="00435B24" w:rsidRPr="0036318D">
          <w:rPr>
            <w:color w:val="auto"/>
          </w:rPr>
          <w:t>B</w:t>
        </w:r>
      </w:ins>
      <w:r w:rsidRPr="0036318D">
        <w:rPr>
          <w:color w:val="auto"/>
        </w:rPr>
        <w:t xml:space="preserve">evis for anmelderens </w:t>
      </w:r>
      <w:ins w:id="378" w:author="Tanja Løvgren" w:date="2025-03-31T13:18:00Z">
        <w:r w:rsidR="00435B24" w:rsidRPr="0036318D">
          <w:rPr>
            <w:color w:val="auto"/>
          </w:rPr>
          <w:t xml:space="preserve">erhvervsmæssige </w:t>
        </w:r>
      </w:ins>
      <w:r w:rsidRPr="0036318D">
        <w:rPr>
          <w:color w:val="auto"/>
        </w:rPr>
        <w:t>kvalifikationer</w:t>
      </w:r>
      <w:ins w:id="379" w:author="Tanja Løvgren" w:date="2025-03-31T13:19:00Z">
        <w:r w:rsidR="00435B24" w:rsidRPr="0036318D">
          <w:rPr>
            <w:color w:val="auto"/>
          </w:rPr>
          <w:t>.</w:t>
        </w:r>
      </w:ins>
      <w:del w:id="380" w:author="Tanja Løvgren" w:date="2025-03-31T13:19:00Z">
        <w:r w:rsidRPr="0036318D" w:rsidDel="00435B24">
          <w:rPr>
            <w:color w:val="auto"/>
          </w:rPr>
          <w:delText>, eller</w:delText>
        </w:r>
      </w:del>
    </w:p>
    <w:p w14:paraId="58DC9F07" w14:textId="77777777" w:rsidR="00135D8E" w:rsidRPr="0036318D" w:rsidRDefault="00191DFB" w:rsidP="006015FF">
      <w:pPr>
        <w:numPr>
          <w:ilvl w:val="0"/>
          <w:numId w:val="3"/>
        </w:numPr>
        <w:ind w:left="851" w:hanging="425"/>
        <w:rPr>
          <w:color w:val="auto"/>
        </w:rPr>
      </w:pPr>
      <w:del w:id="381" w:author="Tanja Løvgren" w:date="2025-03-31T13:19:00Z">
        <w:r w:rsidRPr="0036318D" w:rsidDel="00435B24">
          <w:rPr>
            <w:color w:val="auto"/>
          </w:rPr>
          <w:delText>b</w:delText>
        </w:r>
      </w:del>
      <w:ins w:id="382" w:author="Tanja Løvgren" w:date="2025-03-31T13:19:00Z">
        <w:r w:rsidR="00435B24" w:rsidRPr="0036318D">
          <w:rPr>
            <w:color w:val="auto"/>
          </w:rPr>
          <w:t>B</w:t>
        </w:r>
      </w:ins>
      <w:r w:rsidRPr="0036318D">
        <w:rPr>
          <w:color w:val="auto"/>
        </w:rPr>
        <w:t xml:space="preserve">evis for, at anmelderen erhvervsmæssigt har virket som driftsleder på renseanlæg på fuldtidsbasis i mindst et år i løbet af de sidste ti år og kopi af </w:t>
      </w:r>
      <w:del w:id="383" w:author="Tanja Løvgren" w:date="2025-03-31T13:19:00Z">
        <w:r w:rsidRPr="0036318D" w:rsidDel="00435B24">
          <w:rPr>
            <w:color w:val="auto"/>
          </w:rPr>
          <w:delText>et eller flere</w:delText>
        </w:r>
      </w:del>
      <w:r w:rsidRPr="0036318D">
        <w:rPr>
          <w:color w:val="auto"/>
        </w:rPr>
        <w:t xml:space="preserve"> kursus- eller uddannelsesbeviser, hvis erhvervet ikke er lovreguleret i </w:t>
      </w:r>
      <w:del w:id="384" w:author="Tanja Løvgren" w:date="2025-03-31T13:19:00Z">
        <w:r w:rsidRPr="0036318D" w:rsidDel="00435B24">
          <w:rPr>
            <w:color w:val="auto"/>
          </w:rPr>
          <w:delText xml:space="preserve">det pågældende </w:delText>
        </w:r>
      </w:del>
      <w:ins w:id="385" w:author="Tanja Løvgren" w:date="2025-03-31T13:19:00Z">
        <w:r w:rsidR="00435B24" w:rsidRPr="0036318D">
          <w:rPr>
            <w:color w:val="auto"/>
          </w:rPr>
          <w:t>etablerings</w:t>
        </w:r>
      </w:ins>
      <w:r w:rsidRPr="0036318D">
        <w:rPr>
          <w:color w:val="auto"/>
        </w:rPr>
        <w:t>land</w:t>
      </w:r>
      <w:ins w:id="386" w:author="Tanja Løvgren" w:date="2025-03-31T13:20:00Z">
        <w:r w:rsidR="00435B24" w:rsidRPr="0036318D">
          <w:rPr>
            <w:color w:val="auto"/>
          </w:rPr>
          <w:t>et</w:t>
        </w:r>
      </w:ins>
      <w:r w:rsidRPr="0036318D">
        <w:rPr>
          <w:color w:val="auto"/>
        </w:rPr>
        <w:t>.</w:t>
      </w:r>
    </w:p>
    <w:p w14:paraId="22CDBC7E" w14:textId="1895B228" w:rsidR="00135D8E" w:rsidRPr="0036318D" w:rsidRDefault="00191DFB">
      <w:pPr>
        <w:ind w:left="-15"/>
        <w:rPr>
          <w:color w:val="auto"/>
        </w:rPr>
      </w:pPr>
      <w:r w:rsidRPr="0036318D">
        <w:rPr>
          <w:i/>
          <w:color w:val="auto"/>
        </w:rPr>
        <w:t xml:space="preserve">Stk. 4. </w:t>
      </w:r>
      <w:r w:rsidRPr="0036318D">
        <w:rPr>
          <w:color w:val="auto"/>
        </w:rPr>
        <w:t xml:space="preserve"> Anmelderen, jf. stk. </w:t>
      </w:r>
      <w:ins w:id="387" w:author="Tanja Løvgren" w:date="2025-04-04T13:53:00Z">
        <w:r w:rsidR="00D83880" w:rsidRPr="0036318D">
          <w:rPr>
            <w:color w:val="auto"/>
          </w:rPr>
          <w:t>2</w:t>
        </w:r>
      </w:ins>
      <w:del w:id="388" w:author="Tanja Løvgren" w:date="2025-03-31T13:21:00Z">
        <w:r w:rsidRPr="0036318D" w:rsidDel="00435B24">
          <w:rPr>
            <w:color w:val="auto"/>
          </w:rPr>
          <w:delText>2</w:delText>
        </w:r>
      </w:del>
      <w:r w:rsidRPr="0036318D">
        <w:rPr>
          <w:color w:val="auto"/>
        </w:rPr>
        <w:t xml:space="preserve">, skal forny anmeldelsen én gang om året, senest et år efter indgivelsen af anmeldelsen eller den seneste fornyelse, hvis den pågældende fortsat ønsker </w:t>
      </w:r>
      <w:ins w:id="389" w:author="Tanja Løvgren" w:date="2025-03-31T13:21:00Z">
        <w:r w:rsidR="00435B24" w:rsidRPr="0036318D">
          <w:rPr>
            <w:color w:val="auto"/>
          </w:rPr>
          <w:t xml:space="preserve">midlertidigt eller lejlighedsvist </w:t>
        </w:r>
      </w:ins>
      <w:r w:rsidRPr="0036318D">
        <w:rPr>
          <w:color w:val="auto"/>
        </w:rPr>
        <w:t>at udføre erhvervet i Danmark</w:t>
      </w:r>
      <w:del w:id="390" w:author="Tanja Løvgren" w:date="2025-03-31T13:21:00Z">
        <w:r w:rsidRPr="0036318D" w:rsidDel="00435B24">
          <w:rPr>
            <w:color w:val="auto"/>
          </w:rPr>
          <w:delText xml:space="preserve"> midlertidigt eller lejlighedsvist i løbet af det kommende år</w:delText>
        </w:r>
      </w:del>
      <w:r w:rsidRPr="0036318D">
        <w:rPr>
          <w:color w:val="auto"/>
        </w:rPr>
        <w:t>.</w:t>
      </w:r>
    </w:p>
    <w:p w14:paraId="49C4E54C" w14:textId="2BE68C5C" w:rsidR="00135D8E" w:rsidRPr="0036318D" w:rsidRDefault="00191DFB">
      <w:pPr>
        <w:ind w:left="-15"/>
        <w:rPr>
          <w:color w:val="auto"/>
        </w:rPr>
      </w:pPr>
      <w:r w:rsidRPr="0036318D">
        <w:rPr>
          <w:i/>
          <w:color w:val="auto"/>
        </w:rPr>
        <w:t>Stk. 5.</w:t>
      </w:r>
      <w:r w:rsidRPr="0036318D">
        <w:rPr>
          <w:color w:val="auto"/>
        </w:rPr>
        <w:t xml:space="preserve"> Ved fornyelse af anmeldelsen, jf. stk. 4, skal der indgives fornyet dokumentation, jf. stk. 3, i det omfang, der er sket væsentlig ændring i forhold til den allerede fremlagte dokumentation.</w:t>
      </w:r>
    </w:p>
    <w:p w14:paraId="07171B13" w14:textId="77777777" w:rsidR="00182A36" w:rsidRDefault="00182A36">
      <w:pPr>
        <w:spacing w:after="155"/>
        <w:ind w:left="-15"/>
        <w:rPr>
          <w:ins w:id="391" w:author="Tanja Løvgren" w:date="2025-04-30T13:16:00Z"/>
          <w:i/>
          <w:color w:val="auto"/>
        </w:rPr>
      </w:pPr>
    </w:p>
    <w:p w14:paraId="08E48C39" w14:textId="77777777" w:rsidR="00182A36" w:rsidRDefault="00182A36">
      <w:pPr>
        <w:spacing w:after="155"/>
        <w:ind w:left="-15"/>
        <w:rPr>
          <w:ins w:id="392" w:author="Tanja Løvgren" w:date="2025-04-30T13:16:00Z"/>
          <w:i/>
          <w:color w:val="auto"/>
        </w:rPr>
      </w:pPr>
    </w:p>
    <w:p w14:paraId="219D5EF1" w14:textId="11912928" w:rsidR="00135D8E" w:rsidRPr="0036318D" w:rsidDel="00C746A6" w:rsidRDefault="00191DFB">
      <w:pPr>
        <w:ind w:left="-15"/>
        <w:rPr>
          <w:del w:id="393" w:author="Tanja Løvgren" w:date="2025-03-31T14:15:00Z"/>
          <w:color w:val="auto"/>
        </w:rPr>
      </w:pPr>
      <w:del w:id="394" w:author="Tanja Løvgren" w:date="2025-04-30T08:23:00Z">
        <w:r w:rsidRPr="0036318D" w:rsidDel="00325F31">
          <w:rPr>
            <w:i/>
            <w:color w:val="auto"/>
          </w:rPr>
          <w:delText>Stk. 6.</w:delText>
        </w:r>
        <w:r w:rsidRPr="0036318D" w:rsidDel="00325F31">
          <w:rPr>
            <w:color w:val="auto"/>
          </w:rPr>
          <w:delText xml:space="preserve"> Hvis der er væsentlig forskel mellem anmelderens faglige kvalifikationer og den uddannelse, der kræves i Danmark i henhold til denne bekendtgørelse, og denne forskel kan skade den offentlige sundhed </w:delText>
        </w:r>
        <w:r w:rsidRPr="0036318D" w:rsidDel="00325F31">
          <w:rPr>
            <w:color w:val="auto"/>
          </w:rPr>
          <w:lastRenderedPageBreak/>
          <w:delText>eller sikkerhed og ikke kan opvejes af anmelderens erhvervserfaring eller af viden, færdigheder og kompetencer, der er opnået gennem livslang læring, der er formelt attesteret af relevant organ, skal Styrelsen for Vand- og Naturforvaltning give anmelderen mulighed for at bevise, at vedkommende har erhvervet den manglende viden eller kompetence. Styrelsen for Vand- og Naturforvaltning kan kræve, at anmelderen består en egnethedsprøve. De nærmere krav til egnethedsprøven fastsættes i afgørelsen af Styrelsen for Vand- og Naturforvaltning</w:delText>
        </w:r>
      </w:del>
      <w:del w:id="395" w:author="Tanja Løvgren" w:date="2025-03-31T14:15:00Z">
        <w:r w:rsidRPr="0036318D" w:rsidDel="00C746A6">
          <w:rPr>
            <w:color w:val="auto"/>
          </w:rPr>
          <w:delText>.</w:delText>
        </w:r>
      </w:del>
    </w:p>
    <w:p w14:paraId="2D4FFE39" w14:textId="77777777" w:rsidR="00135D8E" w:rsidRPr="0036318D" w:rsidDel="00C746A6" w:rsidRDefault="00191DFB">
      <w:pPr>
        <w:ind w:left="-15"/>
        <w:rPr>
          <w:del w:id="396" w:author="Tanja Løvgren" w:date="2025-03-31T14:15:00Z"/>
          <w:color w:val="auto"/>
        </w:rPr>
      </w:pPr>
      <w:del w:id="397" w:author="Tanja Løvgren" w:date="2025-03-31T14:15:00Z">
        <w:r w:rsidRPr="0036318D" w:rsidDel="00C746A6">
          <w:rPr>
            <w:i/>
            <w:color w:val="auto"/>
          </w:rPr>
          <w:delText xml:space="preserve">Stk. 7. </w:delText>
        </w:r>
        <w:r w:rsidRPr="0036318D" w:rsidDel="00C746A6">
          <w:rPr>
            <w:color w:val="auto"/>
          </w:rPr>
          <w:delText xml:space="preserve"> Afgørelse på baggrund af egnethedsprøve og de heraf nødvendige foranstaltninger træffes senest en måned efter, afgørelse om udførelse af egnethedsprøven er blevet truffet. Anmelderen kan påbegynde erhvervet som driftsleder på renseanlæg senest en måned efter, der er truffet afgørelse efter stk. 6.</w:delText>
        </w:r>
      </w:del>
    </w:p>
    <w:p w14:paraId="70D88CCC" w14:textId="77777777" w:rsidR="00135D8E" w:rsidRPr="0036318D" w:rsidDel="00C746A6" w:rsidRDefault="00191DFB">
      <w:pPr>
        <w:spacing w:after="115"/>
        <w:ind w:left="-15"/>
        <w:rPr>
          <w:del w:id="398" w:author="Tanja Løvgren" w:date="2025-03-31T14:15:00Z"/>
          <w:color w:val="auto"/>
        </w:rPr>
      </w:pPr>
      <w:del w:id="399" w:author="Tanja Løvgren" w:date="2025-03-31T14:15:00Z">
        <w:r w:rsidRPr="0036318D" w:rsidDel="00C746A6">
          <w:rPr>
            <w:i/>
            <w:color w:val="auto"/>
          </w:rPr>
          <w:delText>Stk. 8.</w:delText>
        </w:r>
        <w:r w:rsidRPr="0036318D" w:rsidDel="00C746A6">
          <w:rPr>
            <w:color w:val="auto"/>
          </w:rPr>
          <w:delText xml:space="preserve"> Foreligger der fra Styrelsen for Vand- og Naturforvaltning ikke en afgørelse inden for den i stk. 8 angivne frist, kan anmelderen påbegynde erhvervet som driftsleder på renseanlæg.</w:delText>
        </w:r>
      </w:del>
    </w:p>
    <w:p w14:paraId="3E9E61E0" w14:textId="79534676" w:rsidR="00135D8E" w:rsidRPr="0036318D" w:rsidDel="00B874DF" w:rsidRDefault="00191DFB">
      <w:pPr>
        <w:ind w:left="-15"/>
        <w:rPr>
          <w:del w:id="400" w:author="Tanja Løvgren" w:date="2025-04-02T10:57:00Z"/>
          <w:color w:val="auto"/>
        </w:rPr>
      </w:pPr>
      <w:del w:id="401" w:author="Tanja Løvgren" w:date="2025-04-02T10:57:00Z">
        <w:r w:rsidRPr="0036318D" w:rsidDel="00B874DF">
          <w:rPr>
            <w:b/>
            <w:color w:val="auto"/>
          </w:rPr>
          <w:delText>§ 10.</w:delText>
        </w:r>
        <w:r w:rsidRPr="0036318D" w:rsidDel="00B874DF">
          <w:rPr>
            <w:color w:val="auto"/>
          </w:rPr>
          <w:delText xml:space="preserve"> Styrelsen for Vand- og Naturforvaltning behandler ansøgninger om tilladelse efter § 7 hurtigst muligt og senest tre måneder efter modtagelsen af ansøgningen. Fristen regnes fra det tidspunkt, hvor ansøgeren har indsendt alle de oplysninger, der påhviler denne at indsende efter § 8, stk. 2.</w:delText>
        </w:r>
      </w:del>
    </w:p>
    <w:p w14:paraId="5D1D9A47" w14:textId="501826BE" w:rsidR="00135D8E" w:rsidRPr="0036318D" w:rsidDel="00B874DF" w:rsidRDefault="00191DFB">
      <w:pPr>
        <w:ind w:left="-15"/>
        <w:rPr>
          <w:del w:id="402" w:author="Tanja Løvgren" w:date="2025-04-02T10:57:00Z"/>
          <w:vanish/>
          <w:color w:val="auto"/>
          <w:specVanish/>
        </w:rPr>
      </w:pPr>
      <w:del w:id="403" w:author="Tanja Løvgren" w:date="2025-04-02T10:57:00Z">
        <w:r w:rsidRPr="0036318D" w:rsidDel="00B874DF">
          <w:rPr>
            <w:i/>
            <w:color w:val="auto"/>
          </w:rPr>
          <w:delText>Stk. 2.</w:delText>
        </w:r>
        <w:r w:rsidRPr="0036318D" w:rsidDel="00B874DF">
          <w:rPr>
            <w:color w:val="auto"/>
          </w:rPr>
          <w:delText xml:space="preserve"> Styrelsen for Vand- og Naturforvaltning kan forlænge fristen i stk. 1 med en måned, hvis sagens kompleksitet berettiger det. Styrelsen for Vand- og Naturforvaltning giver ansøger meddelelse om forlængelsen inden udløbet af fristen efter stk. 1. Meddelelsen skal indeholde en begrundelse for forlængelsen.</w:delText>
        </w:r>
      </w:del>
    </w:p>
    <w:p w14:paraId="53B46FB5" w14:textId="276A46B6" w:rsidR="00135D8E" w:rsidRPr="0036318D" w:rsidDel="00B874DF" w:rsidRDefault="00380C41">
      <w:pPr>
        <w:ind w:left="-15"/>
        <w:rPr>
          <w:del w:id="404" w:author="Tanja Løvgren" w:date="2025-04-02T10:57:00Z"/>
          <w:color w:val="auto"/>
        </w:rPr>
      </w:pPr>
      <w:del w:id="405" w:author="Tanja Løvgren" w:date="2025-04-02T10:57:00Z">
        <w:r w:rsidRPr="0036318D" w:rsidDel="00B874DF">
          <w:rPr>
            <w:i/>
            <w:color w:val="auto"/>
          </w:rPr>
          <w:delText xml:space="preserve"> </w:delText>
        </w:r>
        <w:r w:rsidR="00191DFB" w:rsidRPr="0036318D" w:rsidDel="00B874DF">
          <w:rPr>
            <w:i/>
            <w:color w:val="auto"/>
          </w:rPr>
          <w:delText xml:space="preserve">Stk. 3. </w:delText>
        </w:r>
        <w:r w:rsidR="00191DFB" w:rsidRPr="0036318D" w:rsidDel="00B874DF">
          <w:rPr>
            <w:color w:val="auto"/>
          </w:rPr>
          <w:delText xml:space="preserve"> Uanset fristerne i stk. 1 eller stk. 2 må ansøgeren ikke påbegynde erhvervet som driftsleder på renseanlæg, før Styrelsen for Vand- og Naturforvaltning har truffet afgørelse om meddelelse af tilladelse.</w:delText>
        </w:r>
      </w:del>
    </w:p>
    <w:p w14:paraId="4C2E4B65" w14:textId="3330C8FB" w:rsidR="00135D8E" w:rsidRPr="0036318D" w:rsidDel="00B874DF" w:rsidRDefault="00191DFB">
      <w:pPr>
        <w:spacing w:after="29" w:line="249" w:lineRule="auto"/>
        <w:ind w:left="-15" w:right="-15" w:firstLine="200"/>
        <w:jc w:val="left"/>
        <w:rPr>
          <w:del w:id="406" w:author="Tanja Løvgren" w:date="2025-04-02T10:57:00Z"/>
          <w:color w:val="auto"/>
        </w:rPr>
      </w:pPr>
      <w:del w:id="407" w:author="Tanja Løvgren" w:date="2025-04-02T10:57:00Z">
        <w:r w:rsidRPr="0036318D" w:rsidDel="00B874DF">
          <w:rPr>
            <w:b/>
            <w:color w:val="auto"/>
          </w:rPr>
          <w:delText xml:space="preserve">§ 11. </w:delText>
        </w:r>
        <w:r w:rsidRPr="0036318D" w:rsidDel="00B874DF">
          <w:rPr>
            <w:color w:val="auto"/>
          </w:rPr>
          <w:delText xml:space="preserve"> Styrelsen for Vand- og Naturforvaltning skal inden for en måned kvittere for modtagelsen af en ansøgning om tilladelse til at virke som driftsleder på renseanlæg. Kvitteringen skal indeholde følgende oplysninger:</w:delText>
        </w:r>
      </w:del>
    </w:p>
    <w:p w14:paraId="270F36F6" w14:textId="31067FA8" w:rsidR="00135D8E" w:rsidRPr="0036318D" w:rsidDel="00B874DF" w:rsidRDefault="00191DFB">
      <w:pPr>
        <w:numPr>
          <w:ilvl w:val="0"/>
          <w:numId w:val="4"/>
        </w:numPr>
        <w:ind w:hanging="400"/>
        <w:rPr>
          <w:del w:id="408" w:author="Tanja Løvgren" w:date="2025-04-02T10:57:00Z"/>
          <w:color w:val="auto"/>
        </w:rPr>
      </w:pPr>
      <w:del w:id="409" w:author="Tanja Løvgren" w:date="2025-04-02T10:57:00Z">
        <w:r w:rsidRPr="0036318D" w:rsidDel="00B874DF">
          <w:rPr>
            <w:color w:val="auto"/>
          </w:rPr>
          <w:delText>Den offentliggjorte frist for behandlingen af den pågældende ansøgning og muligheden for, at fristen kan blive forlænget med en måned, hvis sagens kompleksitet berettiger det, jf. § 10, stk. 2.</w:delText>
        </w:r>
      </w:del>
    </w:p>
    <w:p w14:paraId="0DBC49F8" w14:textId="243B6A2A" w:rsidR="00135D8E" w:rsidRPr="0036318D" w:rsidDel="00B874DF" w:rsidRDefault="00191DFB">
      <w:pPr>
        <w:numPr>
          <w:ilvl w:val="0"/>
          <w:numId w:val="4"/>
        </w:numPr>
        <w:ind w:hanging="400"/>
        <w:rPr>
          <w:del w:id="410" w:author="Tanja Løvgren" w:date="2025-04-02T10:57:00Z"/>
          <w:color w:val="auto"/>
        </w:rPr>
      </w:pPr>
      <w:del w:id="411" w:author="Tanja Løvgren" w:date="2025-04-02T10:57:00Z">
        <w:r w:rsidRPr="0036318D" w:rsidDel="00B874DF">
          <w:rPr>
            <w:color w:val="auto"/>
          </w:rPr>
          <w:delText>Oplysning om, at ansøgeren ikke må påbegynde erhvervet som driftsleder på renseanlæg før, Styrelsen for Vand- og Naturforvaltning har truffet afgørelse om meddelelse af tilladelse.</w:delText>
        </w:r>
      </w:del>
    </w:p>
    <w:p w14:paraId="0B6E7754" w14:textId="2A23E443" w:rsidR="00135D8E" w:rsidRPr="0036318D" w:rsidDel="00B874DF" w:rsidRDefault="00191DFB">
      <w:pPr>
        <w:numPr>
          <w:ilvl w:val="0"/>
          <w:numId w:val="4"/>
        </w:numPr>
        <w:ind w:hanging="400"/>
        <w:rPr>
          <w:del w:id="412" w:author="Tanja Løvgren" w:date="2025-04-02T10:57:00Z"/>
          <w:color w:val="auto"/>
        </w:rPr>
      </w:pPr>
      <w:del w:id="413" w:author="Tanja Løvgren" w:date="2025-04-02T10:57:00Z">
        <w:r w:rsidRPr="0036318D" w:rsidDel="00B874DF">
          <w:rPr>
            <w:color w:val="auto"/>
          </w:rPr>
          <w:delText>Oplysning om, at Styrelsen for Vand- og Naturforvaltnings afgørelser efter denne bekendtgørelse ikke kan indbringes for anden administrativ myndighed, men at der er mulighed for at anlægge søgsmål, jf. § 12, stk. 1.</w:delText>
        </w:r>
      </w:del>
    </w:p>
    <w:p w14:paraId="27E488E4" w14:textId="08545EAE" w:rsidR="00135D8E" w:rsidRPr="0036318D" w:rsidDel="00B874DF" w:rsidRDefault="00191DFB">
      <w:pPr>
        <w:numPr>
          <w:ilvl w:val="0"/>
          <w:numId w:val="4"/>
        </w:numPr>
        <w:spacing w:after="120"/>
        <w:ind w:hanging="400"/>
        <w:rPr>
          <w:del w:id="414" w:author="Tanja Løvgren" w:date="2025-04-02T10:57:00Z"/>
          <w:color w:val="auto"/>
        </w:rPr>
      </w:pPr>
      <w:del w:id="415" w:author="Tanja Løvgren" w:date="2025-04-02T10:57:00Z">
        <w:r w:rsidRPr="0036318D" w:rsidDel="00B874DF">
          <w:rPr>
            <w:color w:val="auto"/>
          </w:rPr>
          <w:delText>Eventuel oplysning om tilsendelse af manglende dokumentation.</w:delText>
        </w:r>
      </w:del>
    </w:p>
    <w:p w14:paraId="05644F39" w14:textId="1ECF5162" w:rsidR="00135D8E" w:rsidRPr="0036318D" w:rsidDel="00B874DF" w:rsidRDefault="00191DFB">
      <w:pPr>
        <w:ind w:left="-15"/>
        <w:rPr>
          <w:del w:id="416" w:author="Tanja Løvgren" w:date="2025-04-02T10:57:00Z"/>
          <w:color w:val="auto"/>
        </w:rPr>
      </w:pPr>
      <w:del w:id="417" w:author="Tanja Løvgren" w:date="2025-04-02T10:57:00Z">
        <w:r w:rsidRPr="0036318D" w:rsidDel="00B874DF">
          <w:rPr>
            <w:b/>
            <w:color w:val="auto"/>
          </w:rPr>
          <w:delText>§ 12.</w:delText>
        </w:r>
        <w:r w:rsidRPr="0036318D" w:rsidDel="00B874DF">
          <w:rPr>
            <w:color w:val="auto"/>
          </w:rPr>
          <w:delText xml:space="preserve"> Styrelsen for Vand- og Naturforvaltning underretter inden for en måned fra modtagelsen af anmeldelsen og fuldstændig dokumentation efter § 9, stk. 3, sin beslutning om ikke at foretage en kontrol af de erhvervsmæssige kvalifikationer eller resultatet af en sådan kontrol.</w:delText>
        </w:r>
      </w:del>
    </w:p>
    <w:p w14:paraId="7440009D" w14:textId="5084B0EE" w:rsidR="00135D8E" w:rsidRPr="0036318D" w:rsidDel="00B874DF" w:rsidRDefault="00191DFB">
      <w:pPr>
        <w:ind w:left="-15"/>
        <w:rPr>
          <w:del w:id="418" w:author="Tanja Løvgren" w:date="2025-04-02T10:57:00Z"/>
          <w:color w:val="auto"/>
        </w:rPr>
      </w:pPr>
      <w:del w:id="419" w:author="Tanja Løvgren" w:date="2025-04-02T10:57:00Z">
        <w:r w:rsidRPr="0036318D" w:rsidDel="00B874DF">
          <w:rPr>
            <w:i/>
            <w:color w:val="auto"/>
          </w:rPr>
          <w:delText xml:space="preserve">Stk. 2. </w:delText>
        </w:r>
        <w:r w:rsidRPr="0036318D" w:rsidDel="00B874DF">
          <w:rPr>
            <w:color w:val="auto"/>
          </w:rPr>
          <w:delText xml:space="preserve"> Styrelsen for Vand- og Naturforvaltning kan forlænge fristen med en måned, hvis sagens kompleksitet berettiger det. Styrelsen for Vand- og Naturforvaltning giver anmelder meddelelse om forlængelsen og om varigheden heraf inden udløbet af fristen efter stk. 1. Meddelelsen skal indeholde en begrundelse for forlængelsen.</w:delText>
        </w:r>
      </w:del>
    </w:p>
    <w:p w14:paraId="56648F1B" w14:textId="6B7739D0" w:rsidR="00135D8E" w:rsidRPr="0036318D" w:rsidDel="00B874DF" w:rsidRDefault="00191DFB">
      <w:pPr>
        <w:ind w:left="-15"/>
        <w:rPr>
          <w:del w:id="420" w:author="Tanja Løvgren" w:date="2025-04-02T10:57:00Z"/>
          <w:color w:val="auto"/>
        </w:rPr>
      </w:pPr>
      <w:del w:id="421" w:author="Tanja Løvgren" w:date="2025-04-02T10:57:00Z">
        <w:r w:rsidRPr="0036318D" w:rsidDel="00B874DF">
          <w:rPr>
            <w:i/>
            <w:color w:val="auto"/>
          </w:rPr>
          <w:delText xml:space="preserve">Stk. 3. </w:delText>
        </w:r>
        <w:r w:rsidRPr="0036318D" w:rsidDel="00B874DF">
          <w:rPr>
            <w:color w:val="auto"/>
          </w:rPr>
          <w:delText xml:space="preserve"> Styrelsen for Vand- og Naturforvaltning skal efter en fristforlængelse efter stk. 2 have truffet afgørelse senest to måneder efter modtagelsen af den fuldstændige dokumentation.</w:delText>
        </w:r>
      </w:del>
    </w:p>
    <w:p w14:paraId="6AD2D340" w14:textId="6165A15B" w:rsidR="00135D8E" w:rsidRPr="0036318D" w:rsidDel="00B874DF" w:rsidRDefault="00191DFB">
      <w:pPr>
        <w:ind w:left="-15"/>
        <w:rPr>
          <w:del w:id="422" w:author="Tanja Løvgren" w:date="2025-04-02T10:57:00Z"/>
          <w:color w:val="auto"/>
        </w:rPr>
      </w:pPr>
      <w:del w:id="423" w:author="Tanja Løvgren" w:date="2025-04-02T10:57:00Z">
        <w:r w:rsidRPr="0036318D" w:rsidDel="00B874DF">
          <w:rPr>
            <w:i/>
            <w:color w:val="auto"/>
          </w:rPr>
          <w:delText>Stk. 4.</w:delText>
        </w:r>
        <w:r w:rsidRPr="0036318D" w:rsidDel="00B874DF">
          <w:rPr>
            <w:color w:val="auto"/>
          </w:rPr>
          <w:delText xml:space="preserve"> Anmelderen må ikke påbegynde erhvervet som driftsleder på renseanlæg, før Styrelsen for Vand- og Naturforvaltning har truffet afgørelse om godkendelse af anmeldelsen, jf. dog stk. 5.</w:delText>
        </w:r>
      </w:del>
    </w:p>
    <w:p w14:paraId="34FF334A" w14:textId="41FDC295" w:rsidR="00135D8E" w:rsidRPr="0036318D" w:rsidDel="00B17F8F" w:rsidRDefault="00191DFB">
      <w:pPr>
        <w:spacing w:after="155"/>
        <w:ind w:left="-15"/>
        <w:rPr>
          <w:del w:id="424" w:author="Tanja Løvgren" w:date="2025-04-02T10:57:00Z"/>
          <w:color w:val="auto"/>
        </w:rPr>
      </w:pPr>
      <w:del w:id="425" w:author="Tanja Løvgren" w:date="2025-04-02T10:57:00Z">
        <w:r w:rsidRPr="0036318D" w:rsidDel="00B874DF">
          <w:rPr>
            <w:i/>
            <w:color w:val="auto"/>
          </w:rPr>
          <w:delText xml:space="preserve">Stk. 5. </w:delText>
        </w:r>
        <w:r w:rsidRPr="0036318D" w:rsidDel="00B874DF">
          <w:rPr>
            <w:color w:val="auto"/>
          </w:rPr>
          <w:delText xml:space="preserve"> Foreligger der fra Styrelsen for Vand- og Naturforvaltning ikke en afgørelse inden for de efter stk. 1 og stk. 2 angivne frister, kan anmelderen påbegynde erhvervet som driftsleder på renseanlæg.</w:delText>
        </w:r>
      </w:del>
    </w:p>
    <w:p w14:paraId="3F1EA280" w14:textId="2EC81CAB" w:rsidR="00B17F8F" w:rsidRPr="00D370F1" w:rsidRDefault="00D370F1" w:rsidP="003C05B7">
      <w:pPr>
        <w:spacing w:after="155"/>
        <w:ind w:left="-15"/>
        <w:jc w:val="center"/>
        <w:rPr>
          <w:ins w:id="426" w:author="Tanja Løvgren" w:date="2025-04-02T11:08:00Z"/>
          <w:i/>
          <w:color w:val="auto"/>
        </w:rPr>
      </w:pPr>
      <w:ins w:id="427" w:author="Tanja Løvgren" w:date="2025-04-30T09:07:00Z">
        <w:r w:rsidRPr="00D370F1">
          <w:rPr>
            <w:i/>
            <w:color w:val="auto"/>
          </w:rPr>
          <w:t>Klage</w:t>
        </w:r>
        <w:r>
          <w:rPr>
            <w:i/>
            <w:color w:val="auto"/>
          </w:rPr>
          <w:t xml:space="preserve"> og søgsmål</w:t>
        </w:r>
      </w:ins>
    </w:p>
    <w:p w14:paraId="03C2F79D" w14:textId="4ECFA672" w:rsidR="00B17F8F" w:rsidRDefault="00B17F8F" w:rsidP="00B17F8F">
      <w:pPr>
        <w:ind w:left="200" w:firstLine="0"/>
        <w:rPr>
          <w:ins w:id="428" w:author="Tanja Løvgren" w:date="2025-04-22T14:42:00Z"/>
          <w:color w:val="auto"/>
        </w:rPr>
      </w:pPr>
      <w:moveToRangeStart w:id="429" w:author="Tanja Løvgren" w:date="2025-04-02T11:08:00Z" w:name="move194484522"/>
      <w:moveTo w:id="430" w:author="Tanja Løvgren" w:date="2025-04-02T11:08:00Z">
        <w:del w:id="431" w:author="Tanja Løvgren" w:date="2025-04-02T11:08:00Z">
          <w:r w:rsidRPr="0036318D" w:rsidDel="00B17F8F">
            <w:rPr>
              <w:b/>
              <w:color w:val="auto"/>
            </w:rPr>
            <w:lastRenderedPageBreak/>
            <w:delText xml:space="preserve">Stk. 3. </w:delText>
          </w:r>
        </w:del>
      </w:moveTo>
      <w:ins w:id="432" w:author="Tanja Løvgren" w:date="2025-04-02T11:08:00Z">
        <w:r w:rsidR="00D83880" w:rsidRPr="0036318D">
          <w:rPr>
            <w:b/>
            <w:color w:val="auto"/>
          </w:rPr>
          <w:t xml:space="preserve">§ </w:t>
        </w:r>
      </w:ins>
      <w:ins w:id="433" w:author="Tanja Løvgren" w:date="2025-04-04T13:54:00Z">
        <w:r w:rsidR="00D83880" w:rsidRPr="0036318D">
          <w:rPr>
            <w:b/>
            <w:color w:val="auto"/>
          </w:rPr>
          <w:t>1</w:t>
        </w:r>
      </w:ins>
      <w:ins w:id="434" w:author="Tanja Løvgren" w:date="2025-04-30T13:16:00Z">
        <w:r w:rsidR="00182A36">
          <w:rPr>
            <w:b/>
            <w:color w:val="auto"/>
          </w:rPr>
          <w:t>5</w:t>
        </w:r>
      </w:ins>
      <w:ins w:id="435" w:author="Tanja Løvgren" w:date="2025-04-04T13:54:00Z">
        <w:r w:rsidR="00D83880" w:rsidRPr="0036318D">
          <w:rPr>
            <w:b/>
            <w:color w:val="auto"/>
          </w:rPr>
          <w:t>.</w:t>
        </w:r>
      </w:ins>
      <w:ins w:id="436" w:author="Tanja Løvgren" w:date="2025-04-02T11:08:00Z">
        <w:r w:rsidRPr="0036318D">
          <w:rPr>
            <w:i/>
            <w:color w:val="auto"/>
          </w:rPr>
          <w:t xml:space="preserve"> </w:t>
        </w:r>
      </w:ins>
      <w:moveTo w:id="437" w:author="Tanja Løvgren" w:date="2025-04-02T11:08:00Z">
        <w:del w:id="438" w:author="Tanja Løvgren" w:date="2025-04-02T11:08:00Z">
          <w:r w:rsidRPr="0036318D" w:rsidDel="00B17F8F">
            <w:rPr>
              <w:color w:val="auto"/>
            </w:rPr>
            <w:delText xml:space="preserve">Styrelsen for Vand- og Naturforvaltnings </w:delText>
          </w:r>
        </w:del>
      </w:moveTo>
      <w:ins w:id="439" w:author="Tanja Løvgren" w:date="2025-04-02T11:08:00Z">
        <w:r w:rsidRPr="0036318D">
          <w:rPr>
            <w:color w:val="auto"/>
          </w:rPr>
          <w:t xml:space="preserve">Miljøstyrelsens </w:t>
        </w:r>
      </w:ins>
      <w:moveTo w:id="440" w:author="Tanja Løvgren" w:date="2025-04-02T11:08:00Z">
        <w:r w:rsidRPr="0036318D">
          <w:rPr>
            <w:color w:val="auto"/>
          </w:rPr>
          <w:t xml:space="preserve">afgørelse efter </w:t>
        </w:r>
      </w:moveTo>
      <w:ins w:id="441" w:author="Tanja Løvgren" w:date="2025-04-02T11:08:00Z">
        <w:r w:rsidRPr="0036318D">
          <w:rPr>
            <w:color w:val="auto"/>
          </w:rPr>
          <w:t xml:space="preserve">dette kapitel </w:t>
        </w:r>
      </w:ins>
      <w:moveTo w:id="442" w:author="Tanja Løvgren" w:date="2025-04-02T11:08:00Z">
        <w:del w:id="443" w:author="Tanja Løvgren" w:date="2025-04-02T11:08:00Z">
          <w:r w:rsidRPr="0036318D" w:rsidDel="00B17F8F">
            <w:rPr>
              <w:color w:val="auto"/>
            </w:rPr>
            <w:delText xml:space="preserve">stk. 2 </w:delText>
          </w:r>
        </w:del>
        <w:r w:rsidRPr="0036318D">
          <w:rPr>
            <w:color w:val="auto"/>
          </w:rPr>
          <w:t>kan ikke påklages</w:t>
        </w:r>
      </w:moveTo>
      <w:ins w:id="444" w:author="Tanja Løvgren" w:date="2025-04-22T14:36:00Z">
        <w:r w:rsidR="00985F09">
          <w:rPr>
            <w:color w:val="auto"/>
          </w:rPr>
          <w:t xml:space="preserve"> til anden administrativ myndighed</w:t>
        </w:r>
      </w:ins>
      <w:moveTo w:id="445" w:author="Tanja Løvgren" w:date="2025-04-02T11:08:00Z">
        <w:r w:rsidRPr="0036318D">
          <w:rPr>
            <w:color w:val="auto"/>
          </w:rPr>
          <w:t>.</w:t>
        </w:r>
      </w:moveTo>
      <w:ins w:id="446" w:author="Tanja Løvgren" w:date="2025-04-10T16:24:00Z">
        <w:r w:rsidR="00FF46F0">
          <w:rPr>
            <w:color w:val="auto"/>
          </w:rPr>
          <w:t xml:space="preserve"> </w:t>
        </w:r>
      </w:ins>
    </w:p>
    <w:p w14:paraId="4ED7A6DA" w14:textId="3CC700AC" w:rsidR="00A86901" w:rsidRPr="00A86901" w:rsidRDefault="00A86901" w:rsidP="00A86901">
      <w:pPr>
        <w:tabs>
          <w:tab w:val="left" w:pos="851"/>
        </w:tabs>
        <w:ind w:left="200" w:firstLine="0"/>
        <w:rPr>
          <w:moveTo w:id="447" w:author="Tanja Løvgren" w:date="2025-04-02T11:08:00Z"/>
          <w:color w:val="auto"/>
        </w:rPr>
      </w:pPr>
      <w:ins w:id="448" w:author="Tanja Løvgren" w:date="2025-04-22T14:42:00Z">
        <w:r w:rsidRPr="00A86901">
          <w:rPr>
            <w:i/>
            <w:color w:val="auto"/>
          </w:rPr>
          <w:t>Stk. 2</w:t>
        </w:r>
      </w:ins>
      <w:ins w:id="449" w:author="Tanja Løvgren" w:date="2025-05-12T13:47:00Z">
        <w:r w:rsidR="003C05B7">
          <w:rPr>
            <w:i/>
            <w:color w:val="auto"/>
          </w:rPr>
          <w:t>.</w:t>
        </w:r>
      </w:ins>
      <w:ins w:id="450" w:author="Tanja Løvgren" w:date="2025-04-22T14:42:00Z">
        <w:r w:rsidRPr="00A86901">
          <w:rPr>
            <w:i/>
            <w:color w:val="auto"/>
          </w:rPr>
          <w:tab/>
        </w:r>
      </w:ins>
      <w:ins w:id="451" w:author="Tanja Løvgren" w:date="2025-04-22T14:43:00Z">
        <w:r w:rsidRPr="00A86901">
          <w:rPr>
            <w:color w:val="auto"/>
          </w:rPr>
          <w:t>Søgsmål til prøvelse af afgørelser efter loven eller de regler, der fastsættes i medfør af loven, skal være anlagt inden 6 måneder efter, at afgørelsen eller beslutningen er meddelt.</w:t>
        </w:r>
      </w:ins>
    </w:p>
    <w:moveToRangeEnd w:id="429"/>
    <w:p w14:paraId="0F04129D" w14:textId="1DE9456B" w:rsidR="00B17F8F" w:rsidRPr="0036318D" w:rsidRDefault="00B17F8F">
      <w:pPr>
        <w:spacing w:after="155"/>
        <w:ind w:left="-15"/>
        <w:rPr>
          <w:ins w:id="452" w:author="Tanja Løvgren" w:date="2025-04-02T11:09:00Z"/>
          <w:color w:val="auto"/>
        </w:rPr>
      </w:pPr>
    </w:p>
    <w:p w14:paraId="5D3ED47E" w14:textId="7BBF54D5" w:rsidR="00B17F8F" w:rsidRPr="0036318D" w:rsidRDefault="00B17F8F" w:rsidP="00B17F8F">
      <w:pPr>
        <w:spacing w:after="155"/>
        <w:ind w:left="-15"/>
        <w:rPr>
          <w:moveTo w:id="453" w:author="Tanja Løvgren" w:date="2025-04-02T11:09:00Z"/>
          <w:color w:val="auto"/>
        </w:rPr>
      </w:pPr>
      <w:moveToRangeStart w:id="454" w:author="Tanja Løvgren" w:date="2025-04-02T11:09:00Z" w:name="move194484598"/>
      <w:moveTo w:id="455" w:author="Tanja Løvgren" w:date="2025-04-02T11:09:00Z">
        <w:del w:id="456" w:author="Tanja Løvgren" w:date="2025-04-02T11:09:00Z">
          <w:r w:rsidRPr="0036318D" w:rsidDel="00B17F8F">
            <w:rPr>
              <w:b/>
              <w:color w:val="auto"/>
            </w:rPr>
            <w:delText xml:space="preserve">Stk. </w:delText>
          </w:r>
        </w:del>
      </w:moveTo>
      <w:ins w:id="457" w:author="Tanja Løvgren" w:date="2025-04-02T11:09:00Z">
        <w:r w:rsidRPr="0036318D">
          <w:rPr>
            <w:b/>
            <w:color w:val="auto"/>
          </w:rPr>
          <w:t xml:space="preserve">§ </w:t>
        </w:r>
      </w:ins>
      <w:moveTo w:id="458" w:author="Tanja Løvgren" w:date="2025-04-02T11:09:00Z">
        <w:del w:id="459" w:author="Tanja Løvgren" w:date="2025-04-02T11:09:00Z">
          <w:r w:rsidRPr="0036318D" w:rsidDel="00B17F8F">
            <w:rPr>
              <w:b/>
              <w:color w:val="auto"/>
            </w:rPr>
            <w:delText>6</w:delText>
          </w:r>
        </w:del>
      </w:moveTo>
      <w:ins w:id="460" w:author="Tanja Løvgren" w:date="2025-04-04T13:54:00Z">
        <w:r w:rsidR="00D83880" w:rsidRPr="0036318D">
          <w:rPr>
            <w:b/>
            <w:color w:val="auto"/>
          </w:rPr>
          <w:t>1</w:t>
        </w:r>
      </w:ins>
      <w:ins w:id="461" w:author="Tanja Løvgren" w:date="2025-04-30T13:16:00Z">
        <w:r w:rsidR="00182A36">
          <w:rPr>
            <w:b/>
            <w:color w:val="auto"/>
          </w:rPr>
          <w:t>6</w:t>
        </w:r>
      </w:ins>
      <w:moveTo w:id="462" w:author="Tanja Løvgren" w:date="2025-04-02T11:09:00Z">
        <w:r w:rsidRPr="0036318D">
          <w:rPr>
            <w:i/>
            <w:color w:val="auto"/>
          </w:rPr>
          <w:t>.</w:t>
        </w:r>
        <w:r w:rsidRPr="0036318D">
          <w:rPr>
            <w:color w:val="auto"/>
          </w:rPr>
          <w:t xml:space="preserve"> </w:t>
        </w:r>
        <w:del w:id="463" w:author="Tanja Løvgren" w:date="2025-04-02T11:09:00Z">
          <w:r w:rsidRPr="0036318D" w:rsidDel="00B17F8F">
            <w:rPr>
              <w:color w:val="auto"/>
            </w:rPr>
            <w:delText>Bekendtgørelsens r</w:delText>
          </w:r>
        </w:del>
        <w:del w:id="464" w:author="Tanja Løvgren" w:date="2025-04-02T11:10:00Z">
          <w:r w:rsidRPr="0036318D" w:rsidDel="00B17F8F">
            <w:rPr>
              <w:color w:val="auto"/>
            </w:rPr>
            <w:delText>egler</w:delText>
          </w:r>
        </w:del>
      </w:moveTo>
      <w:ins w:id="465" w:author="Tanja Løvgren" w:date="2025-04-02T11:10:00Z">
        <w:r w:rsidRPr="0036318D">
          <w:rPr>
            <w:color w:val="auto"/>
          </w:rPr>
          <w:t xml:space="preserve">Bestemmelserne i </w:t>
        </w:r>
      </w:ins>
      <w:moveTo w:id="466" w:author="Tanja Løvgren" w:date="2025-04-02T11:09:00Z">
        <w:r w:rsidRPr="0036318D">
          <w:rPr>
            <w:color w:val="auto"/>
          </w:rPr>
          <w:t xml:space="preserve"> </w:t>
        </w:r>
      </w:moveTo>
      <w:ins w:id="467" w:author="Tanja Løvgren" w:date="2025-04-02T11:10:00Z">
        <w:r w:rsidRPr="0036318D">
          <w:rPr>
            <w:color w:val="auto"/>
          </w:rPr>
          <w:t xml:space="preserve">dette kapitel </w:t>
        </w:r>
      </w:ins>
      <w:moveTo w:id="468" w:author="Tanja Løvgren" w:date="2025-04-02T11:09:00Z">
        <w:r w:rsidRPr="0036318D">
          <w:rPr>
            <w:color w:val="auto"/>
          </w:rPr>
          <w:t xml:space="preserve">supplerer </w:t>
        </w:r>
        <w:del w:id="469" w:author="Tanja Løvgren" w:date="2025-04-02T11:10:00Z">
          <w:r w:rsidRPr="0036318D" w:rsidDel="00B17F8F">
            <w:rPr>
              <w:color w:val="auto"/>
            </w:rPr>
            <w:delText xml:space="preserve">reglerne i </w:delText>
          </w:r>
        </w:del>
        <w:r w:rsidRPr="0036318D">
          <w:rPr>
            <w:color w:val="auto"/>
          </w:rPr>
          <w:t xml:space="preserve">lov om anerkendelse af visse uddannelses- og erhvervsmæssige kvalifikationer. </w:t>
        </w:r>
        <w:del w:id="470" w:author="Tanja Løvgren" w:date="2025-04-02T11:10:00Z">
          <w:r w:rsidRPr="0036318D" w:rsidDel="00B17F8F">
            <w:rPr>
              <w:color w:val="auto"/>
            </w:rPr>
            <w:delText>Ud over de definitioner, der fremgår af lovens § 2, gælder de definitioner, der er i anerkendelsesdirektivet.</w:delText>
          </w:r>
        </w:del>
      </w:moveTo>
    </w:p>
    <w:moveToRangeEnd w:id="454"/>
    <w:p w14:paraId="1918DEBC" w14:textId="77777777" w:rsidR="00B17F8F" w:rsidRPr="0036318D" w:rsidRDefault="00B17F8F">
      <w:pPr>
        <w:spacing w:after="155"/>
        <w:ind w:left="-15"/>
        <w:rPr>
          <w:ins w:id="471" w:author="Tanja Løvgren" w:date="2025-04-02T11:08:00Z"/>
          <w:color w:val="auto"/>
        </w:rPr>
      </w:pPr>
    </w:p>
    <w:p w14:paraId="3D5F6D3B" w14:textId="1047E779" w:rsidR="00135D8E" w:rsidRPr="0036318D" w:rsidRDefault="00191DFB">
      <w:pPr>
        <w:spacing w:after="68" w:line="259" w:lineRule="auto"/>
        <w:ind w:left="154" w:right="146" w:hanging="10"/>
        <w:jc w:val="center"/>
        <w:rPr>
          <w:color w:val="auto"/>
        </w:rPr>
      </w:pPr>
      <w:r w:rsidRPr="0036318D">
        <w:rPr>
          <w:color w:val="auto"/>
        </w:rPr>
        <w:t>Kapitel 4</w:t>
      </w:r>
    </w:p>
    <w:p w14:paraId="10EE57FD" w14:textId="77777777" w:rsidR="00135D8E" w:rsidRPr="0036318D" w:rsidRDefault="00191DFB">
      <w:pPr>
        <w:pStyle w:val="Overskrift2"/>
        <w:rPr>
          <w:color w:val="auto"/>
        </w:rPr>
      </w:pPr>
      <w:r w:rsidRPr="0036318D">
        <w:rPr>
          <w:color w:val="auto"/>
        </w:rPr>
        <w:t>Myndigheder</w:t>
      </w:r>
    </w:p>
    <w:p w14:paraId="22B23970" w14:textId="17B50D9F" w:rsidR="00135D8E" w:rsidRPr="0036318D" w:rsidRDefault="00191DFB">
      <w:pPr>
        <w:ind w:left="-15"/>
        <w:rPr>
          <w:color w:val="auto"/>
        </w:rPr>
      </w:pPr>
      <w:r w:rsidRPr="0036318D">
        <w:rPr>
          <w:b/>
          <w:color w:val="auto"/>
        </w:rPr>
        <w:t>§ 1</w:t>
      </w:r>
      <w:del w:id="472" w:author="Tanja Løvgren" w:date="2025-04-22T14:02:00Z">
        <w:r w:rsidRPr="0036318D" w:rsidDel="00FC4AB2">
          <w:rPr>
            <w:b/>
            <w:color w:val="auto"/>
          </w:rPr>
          <w:delText>3</w:delText>
        </w:r>
      </w:del>
      <w:ins w:id="473" w:author="Tanja Løvgren" w:date="2025-04-30T13:16:00Z">
        <w:r w:rsidR="00182A36">
          <w:rPr>
            <w:b/>
            <w:color w:val="auto"/>
          </w:rPr>
          <w:t>7</w:t>
        </w:r>
      </w:ins>
      <w:r w:rsidRPr="0036318D">
        <w:rPr>
          <w:b/>
          <w:color w:val="auto"/>
        </w:rPr>
        <w:t>.</w:t>
      </w:r>
      <w:r w:rsidRPr="0036318D">
        <w:rPr>
          <w:color w:val="auto"/>
        </w:rPr>
        <w:t xml:space="preserve"> Det i henhold til § </w:t>
      </w:r>
      <w:del w:id="474" w:author="Tanja Løvgren" w:date="2025-04-30T13:16:00Z">
        <w:r w:rsidRPr="0036318D" w:rsidDel="00182A36">
          <w:rPr>
            <w:color w:val="auto"/>
          </w:rPr>
          <w:delText>2</w:delText>
        </w:r>
      </w:del>
      <w:ins w:id="475" w:author="Tanja Løvgren" w:date="2025-04-30T13:16:00Z">
        <w:r w:rsidR="00182A36">
          <w:rPr>
            <w:color w:val="auto"/>
          </w:rPr>
          <w:t>3</w:t>
        </w:r>
      </w:ins>
      <w:r w:rsidRPr="0036318D">
        <w:rPr>
          <w:color w:val="auto"/>
        </w:rPr>
        <w:t>, stk. 2, nedsatte kursusudvalg udsteder på basis af aflagt prøve uddannelsesbevis.</w:t>
      </w:r>
    </w:p>
    <w:p w14:paraId="2A523DD4" w14:textId="77777777" w:rsidR="00135D8E" w:rsidRPr="0036318D" w:rsidRDefault="00191DFB">
      <w:pPr>
        <w:spacing w:after="155"/>
        <w:ind w:left="-15"/>
        <w:rPr>
          <w:color w:val="auto"/>
        </w:rPr>
      </w:pPr>
      <w:r w:rsidRPr="0036318D">
        <w:rPr>
          <w:i/>
          <w:color w:val="auto"/>
        </w:rPr>
        <w:t>Stk. 2.</w:t>
      </w:r>
      <w:r w:rsidRPr="0036318D">
        <w:rPr>
          <w:color w:val="auto"/>
        </w:rPr>
        <w:t xml:space="preserve"> Tilsynsmyndigheden for renseanlægget påser, at driftslederen har opnået bevis for betjening af anlægget i henhold til bekendtgørelsen.</w:t>
      </w:r>
    </w:p>
    <w:p w14:paraId="301AB413" w14:textId="77777777" w:rsidR="00135D8E" w:rsidRPr="0036318D" w:rsidRDefault="00191DFB">
      <w:pPr>
        <w:spacing w:after="40" w:line="318" w:lineRule="auto"/>
        <w:ind w:left="4069" w:right="4062" w:hanging="10"/>
        <w:jc w:val="center"/>
        <w:rPr>
          <w:color w:val="auto"/>
        </w:rPr>
      </w:pPr>
      <w:r w:rsidRPr="0036318D">
        <w:rPr>
          <w:color w:val="auto"/>
        </w:rPr>
        <w:t xml:space="preserve">Kapitel 5 </w:t>
      </w:r>
      <w:r w:rsidRPr="0036318D">
        <w:rPr>
          <w:i/>
          <w:color w:val="auto"/>
        </w:rPr>
        <w:t>Ikrafttræden m.v.</w:t>
      </w:r>
    </w:p>
    <w:p w14:paraId="0B7B1060" w14:textId="310EDCB9" w:rsidR="00135D8E" w:rsidRPr="0036318D" w:rsidRDefault="00191DFB">
      <w:pPr>
        <w:ind w:left="200" w:firstLine="0"/>
        <w:rPr>
          <w:color w:val="auto"/>
        </w:rPr>
      </w:pPr>
      <w:r w:rsidRPr="0036318D">
        <w:rPr>
          <w:b/>
          <w:color w:val="auto"/>
        </w:rPr>
        <w:t>§ 1</w:t>
      </w:r>
      <w:del w:id="476" w:author="Tanja Løvgren" w:date="2025-04-22T14:02:00Z">
        <w:r w:rsidRPr="0036318D" w:rsidDel="00FC4AB2">
          <w:rPr>
            <w:b/>
            <w:color w:val="auto"/>
          </w:rPr>
          <w:delText>4</w:delText>
        </w:r>
      </w:del>
      <w:ins w:id="477" w:author="Tanja Løvgren" w:date="2025-04-30T13:16:00Z">
        <w:r w:rsidR="00182A36">
          <w:rPr>
            <w:b/>
            <w:color w:val="auto"/>
          </w:rPr>
          <w:t>8</w:t>
        </w:r>
      </w:ins>
      <w:r w:rsidRPr="0036318D">
        <w:rPr>
          <w:b/>
          <w:color w:val="auto"/>
        </w:rPr>
        <w:t>.</w:t>
      </w:r>
      <w:r w:rsidRPr="0036318D">
        <w:rPr>
          <w:color w:val="auto"/>
        </w:rPr>
        <w:t xml:space="preserve"> Bekendtgørelsen træder i kraft den </w:t>
      </w:r>
      <w:del w:id="478" w:author="Tanja Løvgren" w:date="2025-04-24T13:24:00Z">
        <w:r w:rsidRPr="0036318D" w:rsidDel="004D6D5A">
          <w:rPr>
            <w:color w:val="auto"/>
          </w:rPr>
          <w:delText>1. juli 2016</w:delText>
        </w:r>
      </w:del>
      <w:ins w:id="479" w:author="Tanja Løvgren" w:date="2025-04-24T13:24:00Z">
        <w:r w:rsidR="004D6D5A">
          <w:rPr>
            <w:color w:val="auto"/>
          </w:rPr>
          <w:t xml:space="preserve"> XX</w:t>
        </w:r>
      </w:ins>
      <w:r w:rsidRPr="0036318D">
        <w:rPr>
          <w:color w:val="auto"/>
        </w:rPr>
        <w:t>.</w:t>
      </w:r>
    </w:p>
    <w:p w14:paraId="0B2FF3B1" w14:textId="4E7F7667" w:rsidR="00135D8E" w:rsidRPr="0036318D" w:rsidRDefault="00191DFB">
      <w:pPr>
        <w:ind w:left="-15"/>
        <w:rPr>
          <w:color w:val="auto"/>
        </w:rPr>
      </w:pPr>
      <w:r w:rsidRPr="0036318D">
        <w:rPr>
          <w:i/>
          <w:color w:val="auto"/>
        </w:rPr>
        <w:t>Stk. 2.</w:t>
      </w:r>
      <w:r w:rsidRPr="0036318D">
        <w:rPr>
          <w:color w:val="auto"/>
        </w:rPr>
        <w:t xml:space="preserve"> Bekendtgørelse nr. </w:t>
      </w:r>
      <w:del w:id="480" w:author="Tanja Løvgren" w:date="2025-04-24T13:26:00Z">
        <w:r w:rsidRPr="0036318D" w:rsidDel="004D6D5A">
          <w:rPr>
            <w:color w:val="auto"/>
          </w:rPr>
          <w:delText xml:space="preserve">1827 </w:delText>
        </w:r>
      </w:del>
      <w:ins w:id="481" w:author="Tanja Løvgren" w:date="2025-04-24T13:26:00Z">
        <w:r w:rsidR="004D6D5A">
          <w:rPr>
            <w:color w:val="auto"/>
          </w:rPr>
          <w:t xml:space="preserve">916 </w:t>
        </w:r>
      </w:ins>
      <w:r w:rsidRPr="0036318D">
        <w:rPr>
          <w:color w:val="auto"/>
        </w:rPr>
        <w:t xml:space="preserve">af </w:t>
      </w:r>
      <w:del w:id="482" w:author="Tanja Løvgren" w:date="2025-04-24T13:26:00Z">
        <w:r w:rsidRPr="0036318D" w:rsidDel="004D6D5A">
          <w:rPr>
            <w:color w:val="auto"/>
          </w:rPr>
          <w:delText xml:space="preserve">16. december 2015 </w:delText>
        </w:r>
      </w:del>
      <w:ins w:id="483" w:author="Tanja Løvgren" w:date="2025-04-24T13:26:00Z">
        <w:r w:rsidR="004D6D5A">
          <w:rPr>
            <w:color w:val="auto"/>
          </w:rPr>
          <w:t xml:space="preserve">27. juni 2016 </w:t>
        </w:r>
      </w:ins>
      <w:r w:rsidRPr="0036318D">
        <w:rPr>
          <w:color w:val="auto"/>
        </w:rPr>
        <w:t>om undervisning af personale, der betjener renseanlæg for spildevand ophæves.</w:t>
      </w:r>
    </w:p>
    <w:p w14:paraId="49A48559" w14:textId="3E128163" w:rsidR="00135D8E" w:rsidDel="009223EB" w:rsidRDefault="00191DFB">
      <w:pPr>
        <w:spacing w:after="435"/>
        <w:ind w:left="-15"/>
        <w:rPr>
          <w:del w:id="484" w:author="Tanja Løvgren" w:date="2025-04-25T13:49:00Z"/>
        </w:rPr>
      </w:pPr>
      <w:del w:id="485" w:author="Tanja Løvgren" w:date="2025-04-25T13:49:00Z">
        <w:r w:rsidRPr="0036318D" w:rsidDel="009223EB">
          <w:rPr>
            <w:i/>
            <w:color w:val="auto"/>
          </w:rPr>
          <w:delText>Stk. 3.</w:delText>
        </w:r>
        <w:r w:rsidRPr="0036318D" w:rsidDel="009223EB">
          <w:rPr>
            <w:color w:val="auto"/>
          </w:rPr>
          <w:delText xml:space="preserve"> Ansøgninger, jf. § 8, eller anmeldelser</w:delText>
        </w:r>
        <w:r w:rsidDel="009223EB">
          <w:delText xml:space="preserve">, jf. § 9, som er modtaget før </w:delText>
        </w:r>
      </w:del>
      <w:del w:id="486" w:author="Tanja Løvgren" w:date="2025-04-25T13:42:00Z">
        <w:r w:rsidDel="009223EB">
          <w:delText>1. januar 2016</w:delText>
        </w:r>
      </w:del>
      <w:del w:id="487" w:author="Tanja Løvgren" w:date="2025-04-25T13:49:00Z">
        <w:r w:rsidDel="009223EB">
          <w:delText>, behandles efter reglerne i denne bekendtgørelse.</w:delText>
        </w:r>
      </w:del>
    </w:p>
    <w:p w14:paraId="479C7C13" w14:textId="2CB27C41" w:rsidR="00135D8E" w:rsidRDefault="00191DFB">
      <w:pPr>
        <w:pStyle w:val="Overskrift2"/>
        <w:spacing w:after="193"/>
        <w:ind w:right="2"/>
      </w:pPr>
      <w:r>
        <w:t>Miljø</w:t>
      </w:r>
      <w:ins w:id="488" w:author="Tanja Løvgren" w:date="2025-04-25T13:50:00Z">
        <w:r w:rsidR="00204C14">
          <w:t xml:space="preserve">- </w:t>
        </w:r>
      </w:ins>
      <w:del w:id="489" w:author="Tanja Løvgren" w:date="2025-04-24T13:26:00Z">
        <w:r w:rsidDel="004D6D5A">
          <w:delText>- og Fødevare</w:delText>
        </w:r>
      </w:del>
      <w:ins w:id="490" w:author="Tanja Løvgren" w:date="2025-04-25T13:50:00Z">
        <w:r w:rsidR="00204C14">
          <w:t xml:space="preserve"> og Ligestillings</w:t>
        </w:r>
      </w:ins>
      <w:r>
        <w:t xml:space="preserve">ministeriet, den </w:t>
      </w:r>
      <w:del w:id="491" w:author="Tanja Løvgren" w:date="2025-04-24T13:26:00Z">
        <w:r w:rsidDel="004D6D5A">
          <w:delText>27. juni 2016</w:delText>
        </w:r>
      </w:del>
      <w:ins w:id="492" w:author="Tanja Løvgren" w:date="2025-04-24T13:26:00Z">
        <w:r w:rsidR="004D6D5A">
          <w:t xml:space="preserve">XX </w:t>
        </w:r>
      </w:ins>
    </w:p>
    <w:p w14:paraId="5950CF73" w14:textId="3A12817B" w:rsidR="00135D8E" w:rsidRPr="009223EB" w:rsidRDefault="00191DFB">
      <w:pPr>
        <w:spacing w:after="188" w:line="259" w:lineRule="auto"/>
        <w:ind w:left="154" w:right="147" w:hanging="10"/>
        <w:jc w:val="center"/>
      </w:pPr>
      <w:del w:id="493" w:author="Tanja Løvgren" w:date="2025-04-24T13:26:00Z">
        <w:r w:rsidRPr="009223EB" w:rsidDel="004D6D5A">
          <w:delText>Esben Lunde Larsen</w:delText>
        </w:r>
      </w:del>
      <w:ins w:id="494" w:author="Tanja Løvgren" w:date="2025-04-24T13:26:00Z">
        <w:r w:rsidR="004D6D5A" w:rsidRPr="009223EB">
          <w:t xml:space="preserve">Magnus </w:t>
        </w:r>
        <w:proofErr w:type="spellStart"/>
        <w:r w:rsidR="004D6D5A" w:rsidRPr="009223EB">
          <w:t>Heunicke</w:t>
        </w:r>
        <w:proofErr w:type="spellEnd"/>
        <w:r w:rsidR="004D6D5A" w:rsidRPr="009223EB">
          <w:t xml:space="preserve"> </w:t>
        </w:r>
      </w:ins>
    </w:p>
    <w:p w14:paraId="0C3353DC" w14:textId="0CE415EC" w:rsidR="00135D8E" w:rsidRPr="009223EB" w:rsidRDefault="00191DFB">
      <w:pPr>
        <w:spacing w:after="0" w:line="259" w:lineRule="auto"/>
        <w:ind w:right="3" w:firstLine="0"/>
        <w:jc w:val="right"/>
        <w:rPr>
          <w:ins w:id="495" w:author="Tanja Løvgren" w:date="2025-04-24T13:27:00Z"/>
        </w:rPr>
      </w:pPr>
      <w:r w:rsidRPr="009223EB">
        <w:t xml:space="preserve">/ </w:t>
      </w:r>
      <w:del w:id="496" w:author="Tanja Løvgren" w:date="2025-04-24T13:26:00Z">
        <w:r w:rsidRPr="009223EB" w:rsidDel="004D6D5A">
          <w:delText>Hanne Kristensen</w:delText>
        </w:r>
      </w:del>
      <w:ins w:id="497" w:author="Tanja Løvgren" w:date="2025-04-24T13:26:00Z">
        <w:r w:rsidR="004D6D5A" w:rsidRPr="009223EB">
          <w:t xml:space="preserve">Isabelle Navarro Vinten </w:t>
        </w:r>
      </w:ins>
    </w:p>
    <w:p w14:paraId="2529C76B" w14:textId="77777777" w:rsidR="004D6D5A" w:rsidRPr="009223EB" w:rsidRDefault="004D6D5A">
      <w:pPr>
        <w:spacing w:after="0" w:line="259" w:lineRule="auto"/>
        <w:ind w:right="3" w:firstLine="0"/>
        <w:jc w:val="right"/>
      </w:pPr>
    </w:p>
    <w:p w14:paraId="2824D3AC" w14:textId="77777777" w:rsidR="00135D8E" w:rsidRDefault="00191DFB">
      <w:pPr>
        <w:spacing w:after="0" w:line="255" w:lineRule="auto"/>
        <w:ind w:left="300" w:hanging="300"/>
      </w:pPr>
      <w:r>
        <w:rPr>
          <w:sz w:val="16"/>
          <w:vertAlign w:val="superscript"/>
        </w:rPr>
        <w:t xml:space="preserve">1) </w:t>
      </w:r>
      <w:r>
        <w:rPr>
          <w:sz w:val="16"/>
        </w:rPr>
        <w:t>Bekendtgørelsen indeholder bestemmelser, der gennemfører dele af Europa-Parlamentets og Rådets direktiv 2005/36/EF af 7. september 2005 om anerkendelse af erhvervsmæssige kvalifikationer, EU-Tidende 2005, nr. L 255, side 22, som senest ændret ved Europa-Parlamentets og Rådets direktiv 2013/55/EU af 20. november 2013 om ændring af direktiv 2005/36/EF om anerkendelse af erhvervsmæssige kvalifikationer og forordning (EU) nr. 1024/2012 om det administrative samarbejde ved hjælp af informationssystemet for det indre marked (»IMI-forordningen«), EU-tidende 2013, nr. L 354, side 132, og Europa-Parlamentets og Rådets direktiv 2006/123/EF af 12. december 2006 om tjenesteydelser i det indre marked, EU-Tidende 2006, nr. L 376, side 36.</w:t>
      </w:r>
      <w:r>
        <w:br w:type="page"/>
      </w:r>
    </w:p>
    <w:p w14:paraId="27D94288" w14:textId="77777777" w:rsidR="00135D8E" w:rsidRDefault="00191DFB">
      <w:pPr>
        <w:pStyle w:val="Overskrift2"/>
        <w:spacing w:after="70" w:line="259" w:lineRule="auto"/>
        <w:ind w:left="0" w:firstLine="0"/>
        <w:jc w:val="right"/>
      </w:pPr>
      <w:r>
        <w:rPr>
          <w:b/>
          <w:i w:val="0"/>
          <w:sz w:val="28"/>
        </w:rPr>
        <w:lastRenderedPageBreak/>
        <w:t>Bilag 1</w:t>
      </w:r>
    </w:p>
    <w:p w14:paraId="54DA151A" w14:textId="77777777" w:rsidR="00135D8E" w:rsidRDefault="00191DFB">
      <w:pPr>
        <w:spacing w:after="348" w:line="259" w:lineRule="auto"/>
        <w:ind w:right="3" w:firstLine="0"/>
        <w:jc w:val="center"/>
      </w:pPr>
      <w:r>
        <w:rPr>
          <w:b/>
        </w:rPr>
        <w:t>Uddannelsesmoduler og bevisgivende prøve</w:t>
      </w:r>
    </w:p>
    <w:p w14:paraId="4D685B0A" w14:textId="77777777" w:rsidR="00135D8E" w:rsidRDefault="00191DFB">
      <w:pPr>
        <w:spacing w:after="173"/>
        <w:ind w:left="-15" w:firstLine="0"/>
      </w:pPr>
      <w:r>
        <w:t>Indhold</w:t>
      </w:r>
    </w:p>
    <w:p w14:paraId="37796B3F" w14:textId="77777777" w:rsidR="00135D8E" w:rsidRDefault="00191DFB">
      <w:pPr>
        <w:spacing w:after="173"/>
        <w:ind w:left="-15" w:firstLine="0"/>
      </w:pPr>
      <w:r>
        <w:t>Undervisningen skal indeholde følgende hovedelementer:</w:t>
      </w:r>
    </w:p>
    <w:p w14:paraId="481416D8" w14:textId="77777777" w:rsidR="00135D8E" w:rsidRDefault="00191DFB">
      <w:pPr>
        <w:numPr>
          <w:ilvl w:val="0"/>
          <w:numId w:val="5"/>
        </w:numPr>
        <w:spacing w:after="173"/>
        <w:ind w:hanging="240"/>
      </w:pPr>
      <w:r>
        <w:t>Teknisk modul omfattende</w:t>
      </w:r>
    </w:p>
    <w:p w14:paraId="45BD36D5" w14:textId="77777777" w:rsidR="00135D8E" w:rsidRDefault="00191DFB">
      <w:pPr>
        <w:spacing w:after="173"/>
        <w:ind w:left="-15" w:firstLine="0"/>
      </w:pPr>
      <w:r>
        <w:t>Procesforståelse (dimensionering af anlægget)</w:t>
      </w:r>
    </w:p>
    <w:p w14:paraId="06ED6578" w14:textId="77777777" w:rsidR="00135D8E" w:rsidRDefault="00191DFB">
      <w:pPr>
        <w:spacing w:after="173"/>
        <w:ind w:left="-15" w:firstLine="0"/>
      </w:pPr>
      <w:r>
        <w:t>Driftsoptimering af anlægget</w:t>
      </w:r>
    </w:p>
    <w:p w14:paraId="5C5A6922" w14:textId="77777777" w:rsidR="00135D8E" w:rsidRDefault="00191DFB">
      <w:pPr>
        <w:spacing w:after="173"/>
        <w:ind w:left="-15" w:firstLine="0"/>
      </w:pPr>
      <w:r>
        <w:t>Belastningsvurdering</w:t>
      </w:r>
    </w:p>
    <w:p w14:paraId="13803491" w14:textId="77777777" w:rsidR="00135D8E" w:rsidRDefault="00191DFB">
      <w:pPr>
        <w:spacing w:after="173"/>
        <w:ind w:left="-15" w:firstLine="0"/>
      </w:pPr>
      <w:r>
        <w:t>Kontrolberegning</w:t>
      </w:r>
    </w:p>
    <w:p w14:paraId="386D51C7" w14:textId="77777777" w:rsidR="00135D8E" w:rsidRDefault="00191DFB">
      <w:pPr>
        <w:spacing w:after="173"/>
        <w:ind w:left="-15" w:firstLine="0"/>
      </w:pPr>
      <w:r>
        <w:t>Driftsoptimering</w:t>
      </w:r>
    </w:p>
    <w:p w14:paraId="54E7147C" w14:textId="77777777" w:rsidR="00135D8E" w:rsidRDefault="00191DFB">
      <w:pPr>
        <w:spacing w:after="173"/>
        <w:ind w:left="-15" w:firstLine="0"/>
      </w:pPr>
      <w:proofErr w:type="spellStart"/>
      <w:r>
        <w:t>Netforståelse</w:t>
      </w:r>
      <w:proofErr w:type="spellEnd"/>
    </w:p>
    <w:p w14:paraId="4009C70B" w14:textId="3D12C4F5" w:rsidR="00135D8E" w:rsidRDefault="00191DFB">
      <w:pPr>
        <w:spacing w:line="404" w:lineRule="auto"/>
        <w:ind w:left="-5" w:right="7075" w:hanging="10"/>
        <w:jc w:val="left"/>
      </w:pPr>
      <w:r>
        <w:t xml:space="preserve">Vedligeholdelsesplaner </w:t>
      </w:r>
      <w:del w:id="498" w:author="Christian Nikolaj Søberg" w:date="2025-04-25T08:38:00Z">
        <w:r w:rsidDel="003256A5">
          <w:rPr>
            <w:b/>
          </w:rPr>
          <w:delText>v</w:delText>
        </w:r>
      </w:del>
      <w:ins w:id="499" w:author="Christian Nikolaj Søberg" w:date="2025-04-25T08:38:00Z">
        <w:r w:rsidR="003256A5">
          <w:rPr>
            <w:b/>
          </w:rPr>
          <w:t>V</w:t>
        </w:r>
      </w:ins>
      <w:r>
        <w:rPr>
          <w:b/>
        </w:rPr>
        <w:t>arighed mindst 2 kursusdøgn</w:t>
      </w:r>
    </w:p>
    <w:p w14:paraId="5225BD59" w14:textId="77777777" w:rsidR="00135D8E" w:rsidRDefault="00191DFB">
      <w:pPr>
        <w:numPr>
          <w:ilvl w:val="0"/>
          <w:numId w:val="5"/>
        </w:numPr>
        <w:spacing w:after="173"/>
        <w:ind w:hanging="240"/>
      </w:pPr>
      <w:r>
        <w:t>Myndighedsmodul omfattende</w:t>
      </w:r>
    </w:p>
    <w:p w14:paraId="0CDDDCB2" w14:textId="77777777" w:rsidR="00135D8E" w:rsidRDefault="00191DFB">
      <w:pPr>
        <w:spacing w:after="173"/>
        <w:ind w:left="-15" w:firstLine="0"/>
      </w:pPr>
      <w:r>
        <w:t>Lovgivning – miljøbeskyttelsesloven, spildevandsbekendtgørelsen og tekniske forskrifter</w:t>
      </w:r>
    </w:p>
    <w:p w14:paraId="36685894" w14:textId="77777777" w:rsidR="00135D8E" w:rsidRDefault="00191DFB">
      <w:pPr>
        <w:spacing w:after="173"/>
        <w:ind w:left="-15" w:firstLine="0"/>
      </w:pPr>
      <w:r>
        <w:t>Miljøforståelse - konsekvenser for miljøet</w:t>
      </w:r>
    </w:p>
    <w:p w14:paraId="5C1AFD48" w14:textId="21334491" w:rsidR="00135D8E" w:rsidRDefault="00191DFB">
      <w:pPr>
        <w:spacing w:after="0" w:line="404" w:lineRule="auto"/>
        <w:ind w:left="-5" w:right="6449" w:hanging="10"/>
        <w:jc w:val="left"/>
      </w:pPr>
      <w:r>
        <w:t xml:space="preserve">Vilkårskontrol - tilsynspligt Alarmering og beredskabsindsats </w:t>
      </w:r>
      <w:del w:id="500" w:author="Christian Nikolaj Søberg" w:date="2025-04-25T08:38:00Z">
        <w:r w:rsidDel="003256A5">
          <w:rPr>
            <w:b/>
          </w:rPr>
          <w:delText>v</w:delText>
        </w:r>
      </w:del>
      <w:ins w:id="501" w:author="Christian Nikolaj Søberg" w:date="2025-04-25T08:38:00Z">
        <w:r w:rsidR="003256A5">
          <w:rPr>
            <w:b/>
          </w:rPr>
          <w:t>V</w:t>
        </w:r>
      </w:ins>
      <w:r>
        <w:rPr>
          <w:b/>
        </w:rPr>
        <w:t>arighed mindst 2 kursusdøgn</w:t>
      </w:r>
    </w:p>
    <w:p w14:paraId="127392FE" w14:textId="77777777" w:rsidR="00135D8E" w:rsidRDefault="00191DFB">
      <w:pPr>
        <w:numPr>
          <w:ilvl w:val="0"/>
          <w:numId w:val="5"/>
        </w:numPr>
        <w:spacing w:after="173"/>
        <w:ind w:hanging="240"/>
      </w:pPr>
      <w:r>
        <w:t>Ledelsesmodul</w:t>
      </w:r>
    </w:p>
    <w:p w14:paraId="76DAD9F6" w14:textId="77777777" w:rsidR="00135D8E" w:rsidRDefault="00191DFB">
      <w:pPr>
        <w:spacing w:after="173"/>
        <w:ind w:left="-15" w:firstLine="0"/>
      </w:pPr>
      <w:r>
        <w:t>Skal indeholde arbejdsledelse og oplæring af personale m.v. og skal indeholde</w:t>
      </w:r>
    </w:p>
    <w:p w14:paraId="44E89B57" w14:textId="77777777" w:rsidR="00135D8E" w:rsidRDefault="00191DFB">
      <w:pPr>
        <w:spacing w:after="173"/>
        <w:ind w:left="-15" w:firstLine="0"/>
      </w:pPr>
      <w:r>
        <w:t>Arbejdsledelse og fordeling (delegation)</w:t>
      </w:r>
    </w:p>
    <w:p w14:paraId="2A9C44E1" w14:textId="77777777" w:rsidR="00135D8E" w:rsidRDefault="00191DFB">
      <w:pPr>
        <w:spacing w:after="173"/>
        <w:ind w:left="-15" w:firstLine="0"/>
      </w:pPr>
      <w:r>
        <w:t>Risikovurdering</w:t>
      </w:r>
    </w:p>
    <w:p w14:paraId="1C3D3AA6" w14:textId="77777777" w:rsidR="003256A5" w:rsidRDefault="00191DFB">
      <w:pPr>
        <w:spacing w:after="0" w:line="404" w:lineRule="auto"/>
        <w:ind w:left="-5" w:right="3839" w:hanging="10"/>
        <w:jc w:val="left"/>
        <w:rPr>
          <w:ins w:id="502" w:author="Christian Nikolaj Søberg" w:date="2025-04-25T08:38:00Z"/>
        </w:rPr>
      </w:pPr>
      <w:r>
        <w:t xml:space="preserve">Organisationsindsigt (samspil med kloakforsyningens forvaltning) Oplæring af personale (instruktion) </w:t>
      </w:r>
    </w:p>
    <w:p w14:paraId="480B3146" w14:textId="76EA3753" w:rsidR="00135D8E" w:rsidRDefault="00191DFB">
      <w:pPr>
        <w:spacing w:after="0" w:line="404" w:lineRule="auto"/>
        <w:ind w:left="-5" w:right="3839" w:hanging="10"/>
        <w:jc w:val="left"/>
      </w:pPr>
      <w:del w:id="503" w:author="Christian Nikolaj Søberg" w:date="2025-04-25T08:38:00Z">
        <w:r w:rsidDel="003256A5">
          <w:rPr>
            <w:b/>
          </w:rPr>
          <w:delText>v</w:delText>
        </w:r>
      </w:del>
      <w:ins w:id="504" w:author="Christian Nikolaj Søberg" w:date="2025-04-25T08:38:00Z">
        <w:r w:rsidR="003256A5">
          <w:rPr>
            <w:b/>
          </w:rPr>
          <w:t>V</w:t>
        </w:r>
      </w:ins>
      <w:r>
        <w:rPr>
          <w:b/>
        </w:rPr>
        <w:t>arighed mindst 2 kursusdøgn</w:t>
      </w:r>
    </w:p>
    <w:p w14:paraId="706E137B" w14:textId="77777777" w:rsidR="00135D8E" w:rsidRDefault="00191DFB">
      <w:pPr>
        <w:numPr>
          <w:ilvl w:val="0"/>
          <w:numId w:val="5"/>
        </w:numPr>
        <w:spacing w:after="173"/>
        <w:ind w:hanging="240"/>
      </w:pPr>
      <w:r>
        <w:t>Bevisgivende prøve</w:t>
      </w:r>
    </w:p>
    <w:p w14:paraId="49EE59B5" w14:textId="77777777" w:rsidR="00135D8E" w:rsidRDefault="00191DFB">
      <w:pPr>
        <w:ind w:left="-15" w:firstLine="0"/>
      </w:pPr>
      <w:r>
        <w:t>På baggrund af modulerne aflægges prøve, hvori der eksamineres i de krav, der stilles til lederen for at kunne forestå ledelsen for en miljømæssig og teknisk forsvarlig betjening og drift af anlægget.</w:t>
      </w:r>
    </w:p>
    <w:p w14:paraId="57F450B1" w14:textId="77777777" w:rsidR="00135D8E" w:rsidRDefault="00191DFB">
      <w:pPr>
        <w:spacing w:after="175"/>
        <w:ind w:left="-15" w:firstLine="0"/>
      </w:pPr>
      <w:r>
        <w:lastRenderedPageBreak/>
        <w:t xml:space="preserve">Det bevisgivende certifikat udstedes på basis af den aflagte prøve afholdt efter </w:t>
      </w:r>
      <w:proofErr w:type="spellStart"/>
      <w:r>
        <w:t>retningslinier</w:t>
      </w:r>
      <w:proofErr w:type="spellEnd"/>
      <w:r>
        <w:t xml:space="preserve"> udstedt af kursusudvalget.</w:t>
      </w:r>
    </w:p>
    <w:p w14:paraId="52C86B45" w14:textId="77777777" w:rsidR="00135D8E" w:rsidRDefault="00191DFB">
      <w:pPr>
        <w:spacing w:line="259" w:lineRule="auto"/>
        <w:ind w:left="-5" w:hanging="10"/>
        <w:jc w:val="left"/>
      </w:pPr>
      <w:r>
        <w:rPr>
          <w:b/>
        </w:rPr>
        <w:t>Prøvens varighed mindst 1 kursusdøgn</w:t>
      </w:r>
    </w:p>
    <w:sectPr w:rsidR="00135D8E">
      <w:headerReference w:type="even" r:id="rId7"/>
      <w:headerReference w:type="default" r:id="rId8"/>
      <w:footerReference w:type="even" r:id="rId9"/>
      <w:footerReference w:type="default" r:id="rId10"/>
      <w:headerReference w:type="first" r:id="rId11"/>
      <w:footerReference w:type="first" r:id="rId12"/>
      <w:pgSz w:w="11906" w:h="16838"/>
      <w:pgMar w:top="1311" w:right="848" w:bottom="1588" w:left="850" w:header="708" w:footer="63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D142B" w14:textId="77777777" w:rsidR="00E41CDD" w:rsidRDefault="00E41CDD">
      <w:pPr>
        <w:spacing w:after="0" w:line="240" w:lineRule="auto"/>
      </w:pPr>
      <w:r>
        <w:separator/>
      </w:r>
    </w:p>
  </w:endnote>
  <w:endnote w:type="continuationSeparator" w:id="0">
    <w:p w14:paraId="5C2D4A19" w14:textId="77777777" w:rsidR="00E41CDD" w:rsidRDefault="00E41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433F2" w14:textId="77777777" w:rsidR="00F71B5B" w:rsidRDefault="00F71B5B">
    <w:pPr>
      <w:tabs>
        <w:tab w:val="center" w:pos="5102"/>
      </w:tabs>
      <w:spacing w:after="0" w:line="259" w:lineRule="auto"/>
      <w:ind w:firstLine="0"/>
      <w:jc w:val="left"/>
    </w:pPr>
    <w:r>
      <w:rPr>
        <w:sz w:val="20"/>
      </w:rPr>
      <w:t xml:space="preserve">BEK </w:t>
    </w:r>
    <w:proofErr w:type="spellStart"/>
    <w:r>
      <w:rPr>
        <w:sz w:val="20"/>
      </w:rPr>
      <w:t>nr</w:t>
    </w:r>
    <w:proofErr w:type="spellEnd"/>
    <w:r>
      <w:rPr>
        <w:sz w:val="20"/>
      </w:rPr>
      <w:t xml:space="preserve"> 916 af 27/06/2016</w:t>
    </w:r>
    <w:r>
      <w:rPr>
        <w:sz w:val="20"/>
      </w:rPr>
      <w:tab/>
    </w:r>
    <w:r>
      <w:fldChar w:fldCharType="begin"/>
    </w:r>
    <w:r>
      <w:instrText xml:space="preserve"> PAGE   \* MERGEFORMAT </w:instrText>
    </w:r>
    <w:r>
      <w:fldChar w:fldCharType="separate"/>
    </w:r>
    <w:r>
      <w:rPr>
        <w:sz w:val="20"/>
      </w:rPr>
      <w:t>1</w:t>
    </w:r>
    <w:r>
      <w:rP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5A7E3" w14:textId="56FBBBEC" w:rsidR="00F71B5B" w:rsidRDefault="00F71B5B">
    <w:pPr>
      <w:tabs>
        <w:tab w:val="center" w:pos="5102"/>
      </w:tabs>
      <w:spacing w:after="0" w:line="259" w:lineRule="auto"/>
      <w:ind w:firstLine="0"/>
      <w:jc w:val="left"/>
    </w:pPr>
    <w:del w:id="505" w:author="Tanja Løvgren" w:date="2025-05-12T13:48:00Z">
      <w:r w:rsidDel="003C05B7">
        <w:rPr>
          <w:sz w:val="20"/>
        </w:rPr>
        <w:delText>BEK nr 916 af 27/06/2016</w:delText>
      </w:r>
    </w:del>
    <w:r>
      <w:rPr>
        <w:sz w:val="20"/>
      </w:rPr>
      <w:tab/>
    </w:r>
    <w:r>
      <w:fldChar w:fldCharType="begin"/>
    </w:r>
    <w:r>
      <w:instrText xml:space="preserve"> PAGE   \* MERGEFORMAT </w:instrText>
    </w:r>
    <w:r>
      <w:fldChar w:fldCharType="separate"/>
    </w:r>
    <w:r w:rsidR="00114537" w:rsidRPr="00114537">
      <w:rPr>
        <w:noProof/>
        <w:sz w:val="20"/>
      </w:rPr>
      <w:t>2</w:t>
    </w:r>
    <w:r>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CBD11" w14:textId="77777777" w:rsidR="00F71B5B" w:rsidRDefault="00F71B5B">
    <w:pPr>
      <w:tabs>
        <w:tab w:val="center" w:pos="5102"/>
      </w:tabs>
      <w:spacing w:after="0" w:line="259" w:lineRule="auto"/>
      <w:ind w:firstLine="0"/>
      <w:jc w:val="left"/>
    </w:pPr>
    <w:r>
      <w:rPr>
        <w:sz w:val="20"/>
      </w:rPr>
      <w:t xml:space="preserve">BEK </w:t>
    </w:r>
    <w:proofErr w:type="spellStart"/>
    <w:r>
      <w:rPr>
        <w:sz w:val="20"/>
      </w:rPr>
      <w:t>nr</w:t>
    </w:r>
    <w:proofErr w:type="spellEnd"/>
    <w:r>
      <w:rPr>
        <w:sz w:val="20"/>
      </w:rPr>
      <w:t xml:space="preserve"> 916 af 27/06/2016</w:t>
    </w:r>
    <w:r>
      <w:rPr>
        <w:sz w:val="20"/>
      </w:rPr>
      <w:tab/>
    </w:r>
    <w:r>
      <w:fldChar w:fldCharType="begin"/>
    </w:r>
    <w:r>
      <w:instrText xml:space="preserve"> PAGE   \* MERGEFORMAT </w:instrText>
    </w:r>
    <w:r>
      <w:fldChar w:fldCharType="separate"/>
    </w:r>
    <w:r>
      <w:rPr>
        <w:sz w:val="20"/>
      </w:rPr>
      <w:t>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36FE1" w14:textId="77777777" w:rsidR="00E41CDD" w:rsidRDefault="00E41CDD">
      <w:pPr>
        <w:spacing w:after="0" w:line="240" w:lineRule="auto"/>
      </w:pPr>
      <w:r>
        <w:separator/>
      </w:r>
    </w:p>
  </w:footnote>
  <w:footnote w:type="continuationSeparator" w:id="0">
    <w:p w14:paraId="26C913C1" w14:textId="77777777" w:rsidR="00E41CDD" w:rsidRDefault="00E41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062A1" w14:textId="77777777" w:rsidR="003C05B7" w:rsidRDefault="003C05B7">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C8B27" w14:textId="4B3A0D7D" w:rsidR="00344EAC" w:rsidRDefault="00344EAC">
    <w:pPr>
      <w:pStyle w:val="Sidehoved"/>
    </w:pPr>
    <w:r>
      <w:t xml:space="preserve">Udkast </w:t>
    </w:r>
    <w:r w:rsidR="003C05B7">
      <w:t>1</w:t>
    </w:r>
    <w:r w:rsidR="00F92883">
      <w:t>9</w:t>
    </w:r>
    <w:r w:rsidR="003C05B7">
      <w:t xml:space="preserve">- 05 - </w:t>
    </w:r>
    <w:r>
      <w:t>2025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A6517" w14:textId="77777777" w:rsidR="003C05B7" w:rsidRDefault="003C05B7">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270CE"/>
    <w:multiLevelType w:val="hybridMultilevel"/>
    <w:tmpl w:val="B4941692"/>
    <w:lvl w:ilvl="0" w:tplc="37C27F96">
      <w:start w:val="1"/>
      <w:numFmt w:val="lowerLetter"/>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FAC5F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BE7E1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5ECE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0275D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2C769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581A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42E1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3E1C3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0EC4E67"/>
    <w:multiLevelType w:val="hybridMultilevel"/>
    <w:tmpl w:val="F326988A"/>
    <w:lvl w:ilvl="0" w:tplc="7D407958">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D0E0A4">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CE18E0">
      <w:start w:val="1"/>
      <w:numFmt w:val="lowerRoman"/>
      <w:lvlText w:val="%3"/>
      <w:lvlJc w:val="left"/>
      <w:pPr>
        <w:ind w:left="1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30F21E">
      <w:start w:val="1"/>
      <w:numFmt w:val="decimal"/>
      <w:lvlText w:val="%4"/>
      <w:lvlJc w:val="left"/>
      <w:pPr>
        <w:ind w:left="2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C4F72E">
      <w:start w:val="1"/>
      <w:numFmt w:val="lowerLetter"/>
      <w:lvlText w:val="%5"/>
      <w:lvlJc w:val="left"/>
      <w:pPr>
        <w:ind w:left="2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7A4B76">
      <w:start w:val="1"/>
      <w:numFmt w:val="lowerRoman"/>
      <w:lvlText w:val="%6"/>
      <w:lvlJc w:val="left"/>
      <w:pPr>
        <w:ind w:left="3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60AA78">
      <w:start w:val="1"/>
      <w:numFmt w:val="decimal"/>
      <w:lvlText w:val="%7"/>
      <w:lvlJc w:val="left"/>
      <w:pPr>
        <w:ind w:left="4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F9A81E0">
      <w:start w:val="1"/>
      <w:numFmt w:val="lowerLetter"/>
      <w:lvlText w:val="%8"/>
      <w:lvlJc w:val="left"/>
      <w:pPr>
        <w:ind w:left="5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44A0BC">
      <w:start w:val="1"/>
      <w:numFmt w:val="lowerRoman"/>
      <w:lvlText w:val="%9"/>
      <w:lvlJc w:val="left"/>
      <w:pPr>
        <w:ind w:left="5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1871D1A"/>
    <w:multiLevelType w:val="hybridMultilevel"/>
    <w:tmpl w:val="575A7C90"/>
    <w:lvl w:ilvl="0" w:tplc="76062FDC">
      <w:start w:val="1"/>
      <w:numFmt w:val="lowerLetter"/>
      <w:lvlText w:val="%1)"/>
      <w:lvlJc w:val="left"/>
      <w:pPr>
        <w:ind w:left="535" w:hanging="360"/>
      </w:pPr>
      <w:rPr>
        <w:rFonts w:hint="default"/>
      </w:rPr>
    </w:lvl>
    <w:lvl w:ilvl="1" w:tplc="04060019">
      <w:start w:val="1"/>
      <w:numFmt w:val="lowerLetter"/>
      <w:lvlText w:val="%2."/>
      <w:lvlJc w:val="left"/>
      <w:pPr>
        <w:ind w:left="1255" w:hanging="360"/>
      </w:pPr>
    </w:lvl>
    <w:lvl w:ilvl="2" w:tplc="0406001B" w:tentative="1">
      <w:start w:val="1"/>
      <w:numFmt w:val="lowerRoman"/>
      <w:lvlText w:val="%3."/>
      <w:lvlJc w:val="right"/>
      <w:pPr>
        <w:ind w:left="1975" w:hanging="180"/>
      </w:pPr>
    </w:lvl>
    <w:lvl w:ilvl="3" w:tplc="0406000F" w:tentative="1">
      <w:start w:val="1"/>
      <w:numFmt w:val="decimal"/>
      <w:lvlText w:val="%4."/>
      <w:lvlJc w:val="left"/>
      <w:pPr>
        <w:ind w:left="2695" w:hanging="360"/>
      </w:pPr>
    </w:lvl>
    <w:lvl w:ilvl="4" w:tplc="04060019" w:tentative="1">
      <w:start w:val="1"/>
      <w:numFmt w:val="lowerLetter"/>
      <w:lvlText w:val="%5."/>
      <w:lvlJc w:val="left"/>
      <w:pPr>
        <w:ind w:left="3415" w:hanging="360"/>
      </w:pPr>
    </w:lvl>
    <w:lvl w:ilvl="5" w:tplc="0406001B" w:tentative="1">
      <w:start w:val="1"/>
      <w:numFmt w:val="lowerRoman"/>
      <w:lvlText w:val="%6."/>
      <w:lvlJc w:val="right"/>
      <w:pPr>
        <w:ind w:left="4135" w:hanging="180"/>
      </w:pPr>
    </w:lvl>
    <w:lvl w:ilvl="6" w:tplc="0406000F" w:tentative="1">
      <w:start w:val="1"/>
      <w:numFmt w:val="decimal"/>
      <w:lvlText w:val="%7."/>
      <w:lvlJc w:val="left"/>
      <w:pPr>
        <w:ind w:left="4855" w:hanging="360"/>
      </w:pPr>
    </w:lvl>
    <w:lvl w:ilvl="7" w:tplc="04060019" w:tentative="1">
      <w:start w:val="1"/>
      <w:numFmt w:val="lowerLetter"/>
      <w:lvlText w:val="%8."/>
      <w:lvlJc w:val="left"/>
      <w:pPr>
        <w:ind w:left="5575" w:hanging="360"/>
      </w:pPr>
    </w:lvl>
    <w:lvl w:ilvl="8" w:tplc="0406001B" w:tentative="1">
      <w:start w:val="1"/>
      <w:numFmt w:val="lowerRoman"/>
      <w:lvlText w:val="%9."/>
      <w:lvlJc w:val="right"/>
      <w:pPr>
        <w:ind w:left="6295" w:hanging="180"/>
      </w:pPr>
    </w:lvl>
  </w:abstractNum>
  <w:abstractNum w:abstractNumId="3" w15:restartNumberingAfterBreak="0">
    <w:nsid w:val="18774FFE"/>
    <w:multiLevelType w:val="hybridMultilevel"/>
    <w:tmpl w:val="205824E4"/>
    <w:lvl w:ilvl="0" w:tplc="A45CCC9E">
      <w:start w:val="1"/>
      <w:numFmt w:val="decimal"/>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D4D1C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4E27C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CA5F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92C7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BAE5E4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5246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33068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C2A8F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47D3FC9"/>
    <w:multiLevelType w:val="hybridMultilevel"/>
    <w:tmpl w:val="44586C4A"/>
    <w:lvl w:ilvl="0" w:tplc="DA7682C4">
      <w:start w:val="1"/>
      <w:numFmt w:val="lowerRoman"/>
      <w:lvlText w:val="%1."/>
      <w:lvlJc w:val="left"/>
      <w:pPr>
        <w:ind w:left="1571" w:hanging="720"/>
      </w:pPr>
      <w:rPr>
        <w:rFonts w:ascii="Times New Roman" w:eastAsia="Times New Roman" w:hAnsi="Times New Roman" w:cs="Times New Roman"/>
      </w:rPr>
    </w:lvl>
    <w:lvl w:ilvl="1" w:tplc="04060019" w:tentative="1">
      <w:start w:val="1"/>
      <w:numFmt w:val="lowerLetter"/>
      <w:lvlText w:val="%2."/>
      <w:lvlJc w:val="left"/>
      <w:pPr>
        <w:ind w:left="1931" w:hanging="360"/>
      </w:pPr>
    </w:lvl>
    <w:lvl w:ilvl="2" w:tplc="0406001B" w:tentative="1">
      <w:start w:val="1"/>
      <w:numFmt w:val="lowerRoman"/>
      <w:lvlText w:val="%3."/>
      <w:lvlJc w:val="right"/>
      <w:pPr>
        <w:ind w:left="2651" w:hanging="180"/>
      </w:pPr>
    </w:lvl>
    <w:lvl w:ilvl="3" w:tplc="0406000F" w:tentative="1">
      <w:start w:val="1"/>
      <w:numFmt w:val="decimal"/>
      <w:lvlText w:val="%4."/>
      <w:lvlJc w:val="left"/>
      <w:pPr>
        <w:ind w:left="3371" w:hanging="360"/>
      </w:pPr>
    </w:lvl>
    <w:lvl w:ilvl="4" w:tplc="04060019" w:tentative="1">
      <w:start w:val="1"/>
      <w:numFmt w:val="lowerLetter"/>
      <w:lvlText w:val="%5."/>
      <w:lvlJc w:val="left"/>
      <w:pPr>
        <w:ind w:left="4091" w:hanging="360"/>
      </w:pPr>
    </w:lvl>
    <w:lvl w:ilvl="5" w:tplc="0406001B" w:tentative="1">
      <w:start w:val="1"/>
      <w:numFmt w:val="lowerRoman"/>
      <w:lvlText w:val="%6."/>
      <w:lvlJc w:val="right"/>
      <w:pPr>
        <w:ind w:left="4811" w:hanging="180"/>
      </w:pPr>
    </w:lvl>
    <w:lvl w:ilvl="6" w:tplc="0406000F" w:tentative="1">
      <w:start w:val="1"/>
      <w:numFmt w:val="decimal"/>
      <w:lvlText w:val="%7."/>
      <w:lvlJc w:val="left"/>
      <w:pPr>
        <w:ind w:left="5531" w:hanging="360"/>
      </w:pPr>
    </w:lvl>
    <w:lvl w:ilvl="7" w:tplc="04060019" w:tentative="1">
      <w:start w:val="1"/>
      <w:numFmt w:val="lowerLetter"/>
      <w:lvlText w:val="%8."/>
      <w:lvlJc w:val="left"/>
      <w:pPr>
        <w:ind w:left="6251" w:hanging="360"/>
      </w:pPr>
    </w:lvl>
    <w:lvl w:ilvl="8" w:tplc="0406001B" w:tentative="1">
      <w:start w:val="1"/>
      <w:numFmt w:val="lowerRoman"/>
      <w:lvlText w:val="%9."/>
      <w:lvlJc w:val="right"/>
      <w:pPr>
        <w:ind w:left="6971" w:hanging="180"/>
      </w:pPr>
    </w:lvl>
  </w:abstractNum>
  <w:abstractNum w:abstractNumId="5" w15:restartNumberingAfterBreak="0">
    <w:nsid w:val="45173B92"/>
    <w:multiLevelType w:val="hybridMultilevel"/>
    <w:tmpl w:val="1F2C51CE"/>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56F07FAE"/>
    <w:multiLevelType w:val="hybridMultilevel"/>
    <w:tmpl w:val="61A8C7C8"/>
    <w:lvl w:ilvl="0" w:tplc="8ECE18E0">
      <w:start w:val="1"/>
      <w:numFmt w:val="lowerRoman"/>
      <w:lvlText w:val="%1"/>
      <w:lvlJc w:val="left"/>
      <w:pPr>
        <w:ind w:left="1211"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060019" w:tentative="1">
      <w:start w:val="1"/>
      <w:numFmt w:val="lowerLetter"/>
      <w:lvlText w:val="%2."/>
      <w:lvlJc w:val="left"/>
      <w:pPr>
        <w:ind w:left="1931" w:hanging="360"/>
      </w:pPr>
    </w:lvl>
    <w:lvl w:ilvl="2" w:tplc="0406001B" w:tentative="1">
      <w:start w:val="1"/>
      <w:numFmt w:val="lowerRoman"/>
      <w:lvlText w:val="%3."/>
      <w:lvlJc w:val="right"/>
      <w:pPr>
        <w:ind w:left="2651" w:hanging="180"/>
      </w:pPr>
    </w:lvl>
    <w:lvl w:ilvl="3" w:tplc="0406000F" w:tentative="1">
      <w:start w:val="1"/>
      <w:numFmt w:val="decimal"/>
      <w:lvlText w:val="%4."/>
      <w:lvlJc w:val="left"/>
      <w:pPr>
        <w:ind w:left="3371" w:hanging="360"/>
      </w:pPr>
    </w:lvl>
    <w:lvl w:ilvl="4" w:tplc="04060019" w:tentative="1">
      <w:start w:val="1"/>
      <w:numFmt w:val="lowerLetter"/>
      <w:lvlText w:val="%5."/>
      <w:lvlJc w:val="left"/>
      <w:pPr>
        <w:ind w:left="4091" w:hanging="360"/>
      </w:pPr>
    </w:lvl>
    <w:lvl w:ilvl="5" w:tplc="0406001B" w:tentative="1">
      <w:start w:val="1"/>
      <w:numFmt w:val="lowerRoman"/>
      <w:lvlText w:val="%6."/>
      <w:lvlJc w:val="right"/>
      <w:pPr>
        <w:ind w:left="4811" w:hanging="180"/>
      </w:pPr>
    </w:lvl>
    <w:lvl w:ilvl="6" w:tplc="0406000F" w:tentative="1">
      <w:start w:val="1"/>
      <w:numFmt w:val="decimal"/>
      <w:lvlText w:val="%7."/>
      <w:lvlJc w:val="left"/>
      <w:pPr>
        <w:ind w:left="5531" w:hanging="360"/>
      </w:pPr>
    </w:lvl>
    <w:lvl w:ilvl="7" w:tplc="04060019" w:tentative="1">
      <w:start w:val="1"/>
      <w:numFmt w:val="lowerLetter"/>
      <w:lvlText w:val="%8."/>
      <w:lvlJc w:val="left"/>
      <w:pPr>
        <w:ind w:left="6251" w:hanging="360"/>
      </w:pPr>
    </w:lvl>
    <w:lvl w:ilvl="8" w:tplc="0406001B" w:tentative="1">
      <w:start w:val="1"/>
      <w:numFmt w:val="lowerRoman"/>
      <w:lvlText w:val="%9."/>
      <w:lvlJc w:val="right"/>
      <w:pPr>
        <w:ind w:left="6971" w:hanging="180"/>
      </w:pPr>
    </w:lvl>
  </w:abstractNum>
  <w:abstractNum w:abstractNumId="7" w15:restartNumberingAfterBreak="0">
    <w:nsid w:val="59387867"/>
    <w:multiLevelType w:val="hybridMultilevel"/>
    <w:tmpl w:val="4C70D77E"/>
    <w:lvl w:ilvl="0" w:tplc="9B6C2982">
      <w:start w:val="1"/>
      <w:numFmt w:val="lowerLetter"/>
      <w:lvlText w:val="%1)"/>
      <w:lvlJc w:val="left"/>
      <w:pPr>
        <w:ind w:left="502" w:hanging="360"/>
      </w:pPr>
      <w:rPr>
        <w:rFonts w:hint="default"/>
        <w:i w:val="0"/>
      </w:rPr>
    </w:lvl>
    <w:lvl w:ilvl="1" w:tplc="04060019" w:tentative="1">
      <w:start w:val="1"/>
      <w:numFmt w:val="lowerLetter"/>
      <w:lvlText w:val="%2."/>
      <w:lvlJc w:val="left"/>
      <w:pPr>
        <w:ind w:left="1222" w:hanging="360"/>
      </w:pPr>
    </w:lvl>
    <w:lvl w:ilvl="2" w:tplc="0406001B" w:tentative="1">
      <w:start w:val="1"/>
      <w:numFmt w:val="lowerRoman"/>
      <w:lvlText w:val="%3."/>
      <w:lvlJc w:val="right"/>
      <w:pPr>
        <w:ind w:left="1942" w:hanging="180"/>
      </w:pPr>
    </w:lvl>
    <w:lvl w:ilvl="3" w:tplc="0406000F" w:tentative="1">
      <w:start w:val="1"/>
      <w:numFmt w:val="decimal"/>
      <w:lvlText w:val="%4."/>
      <w:lvlJc w:val="left"/>
      <w:pPr>
        <w:ind w:left="2662" w:hanging="360"/>
      </w:pPr>
    </w:lvl>
    <w:lvl w:ilvl="4" w:tplc="04060019" w:tentative="1">
      <w:start w:val="1"/>
      <w:numFmt w:val="lowerLetter"/>
      <w:lvlText w:val="%5."/>
      <w:lvlJc w:val="left"/>
      <w:pPr>
        <w:ind w:left="3382" w:hanging="360"/>
      </w:pPr>
    </w:lvl>
    <w:lvl w:ilvl="5" w:tplc="0406001B" w:tentative="1">
      <w:start w:val="1"/>
      <w:numFmt w:val="lowerRoman"/>
      <w:lvlText w:val="%6."/>
      <w:lvlJc w:val="right"/>
      <w:pPr>
        <w:ind w:left="4102" w:hanging="180"/>
      </w:pPr>
    </w:lvl>
    <w:lvl w:ilvl="6" w:tplc="0406000F" w:tentative="1">
      <w:start w:val="1"/>
      <w:numFmt w:val="decimal"/>
      <w:lvlText w:val="%7."/>
      <w:lvlJc w:val="left"/>
      <w:pPr>
        <w:ind w:left="4822" w:hanging="360"/>
      </w:pPr>
    </w:lvl>
    <w:lvl w:ilvl="7" w:tplc="04060019" w:tentative="1">
      <w:start w:val="1"/>
      <w:numFmt w:val="lowerLetter"/>
      <w:lvlText w:val="%8."/>
      <w:lvlJc w:val="left"/>
      <w:pPr>
        <w:ind w:left="5542" w:hanging="360"/>
      </w:pPr>
    </w:lvl>
    <w:lvl w:ilvl="8" w:tplc="0406001B" w:tentative="1">
      <w:start w:val="1"/>
      <w:numFmt w:val="lowerRoman"/>
      <w:lvlText w:val="%9."/>
      <w:lvlJc w:val="right"/>
      <w:pPr>
        <w:ind w:left="6262" w:hanging="180"/>
      </w:pPr>
    </w:lvl>
  </w:abstractNum>
  <w:abstractNum w:abstractNumId="8" w15:restartNumberingAfterBreak="0">
    <w:nsid w:val="6D646CA9"/>
    <w:multiLevelType w:val="hybridMultilevel"/>
    <w:tmpl w:val="EBB41D5E"/>
    <w:lvl w:ilvl="0" w:tplc="138E7E58">
      <w:start w:val="1"/>
      <w:numFmt w:val="lowerLetter"/>
      <w:lvlText w:val="%1)"/>
      <w:lvlJc w:val="left"/>
      <w:pPr>
        <w:ind w:left="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38002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1E6AC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A036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AA00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E08DD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5E892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D2262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0EFE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D9966FE"/>
    <w:multiLevelType w:val="hybridMultilevel"/>
    <w:tmpl w:val="D988EB2C"/>
    <w:lvl w:ilvl="0" w:tplc="83DCFC96">
      <w:start w:val="1"/>
      <w:numFmt w:val="decimal"/>
      <w:lvlText w:val="%1."/>
      <w:lvlJc w:val="left"/>
      <w:pPr>
        <w:ind w:left="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9B325FC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49A0BB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A82047A">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8445A5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F54CF5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86C245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C3C571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23AB94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8"/>
  </w:num>
  <w:num w:numId="3">
    <w:abstractNumId w:val="0"/>
  </w:num>
  <w:num w:numId="4">
    <w:abstractNumId w:val="3"/>
  </w:num>
  <w:num w:numId="5">
    <w:abstractNumId w:val="9"/>
  </w:num>
  <w:num w:numId="6">
    <w:abstractNumId w:val="5"/>
  </w:num>
  <w:num w:numId="7">
    <w:abstractNumId w:val="2"/>
  </w:num>
  <w:num w:numId="8">
    <w:abstractNumId w:val="7"/>
  </w:num>
  <w:num w:numId="9">
    <w:abstractNumId w:val="6"/>
  </w:num>
  <w:num w:numId="1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anja Løvgren">
    <w15:presenceInfo w15:providerId="AD" w15:userId="S-1-5-21-2100284113-1573851820-878952375-227384"/>
  </w15:person>
  <w15:person w15:author="Christian Nikolaj Søberg">
    <w15:presenceInfo w15:providerId="AD" w15:userId="S-1-5-21-2100284113-1573851820-878952375-4132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trackRevisions/>
  <w:defaultTabStop w:val="130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D8E"/>
    <w:rsid w:val="00001E7E"/>
    <w:rsid w:val="000234C4"/>
    <w:rsid w:val="00052BE9"/>
    <w:rsid w:val="000750F3"/>
    <w:rsid w:val="000814B0"/>
    <w:rsid w:val="000D3198"/>
    <w:rsid w:val="000D57E4"/>
    <w:rsid w:val="00114537"/>
    <w:rsid w:val="00135D8E"/>
    <w:rsid w:val="00182A36"/>
    <w:rsid w:val="0018430E"/>
    <w:rsid w:val="00191DFB"/>
    <w:rsid w:val="001B22D8"/>
    <w:rsid w:val="001B5FB0"/>
    <w:rsid w:val="0020134C"/>
    <w:rsid w:val="00204C14"/>
    <w:rsid w:val="00252211"/>
    <w:rsid w:val="00266E0C"/>
    <w:rsid w:val="00284DF1"/>
    <w:rsid w:val="002C0462"/>
    <w:rsid w:val="00323B97"/>
    <w:rsid w:val="003256A5"/>
    <w:rsid w:val="00325F31"/>
    <w:rsid w:val="00344EAC"/>
    <w:rsid w:val="00350D68"/>
    <w:rsid w:val="0036318D"/>
    <w:rsid w:val="00380C41"/>
    <w:rsid w:val="00382D20"/>
    <w:rsid w:val="003908F7"/>
    <w:rsid w:val="003C05B7"/>
    <w:rsid w:val="004046E8"/>
    <w:rsid w:val="00404901"/>
    <w:rsid w:val="00435B24"/>
    <w:rsid w:val="00437B14"/>
    <w:rsid w:val="00477FAE"/>
    <w:rsid w:val="00497238"/>
    <w:rsid w:val="004C03BE"/>
    <w:rsid w:val="004C2945"/>
    <w:rsid w:val="004D6D5A"/>
    <w:rsid w:val="004F20B8"/>
    <w:rsid w:val="004F2E72"/>
    <w:rsid w:val="004F3601"/>
    <w:rsid w:val="00534962"/>
    <w:rsid w:val="005404CA"/>
    <w:rsid w:val="005525B6"/>
    <w:rsid w:val="00567B04"/>
    <w:rsid w:val="0057311C"/>
    <w:rsid w:val="00590462"/>
    <w:rsid w:val="005909E8"/>
    <w:rsid w:val="005A375C"/>
    <w:rsid w:val="005A7C96"/>
    <w:rsid w:val="005C2F84"/>
    <w:rsid w:val="005C778C"/>
    <w:rsid w:val="005E5598"/>
    <w:rsid w:val="005F2D3D"/>
    <w:rsid w:val="00600350"/>
    <w:rsid w:val="00601416"/>
    <w:rsid w:val="006015FF"/>
    <w:rsid w:val="006352DB"/>
    <w:rsid w:val="00690209"/>
    <w:rsid w:val="006C3A78"/>
    <w:rsid w:val="006D181F"/>
    <w:rsid w:val="006D1875"/>
    <w:rsid w:val="006E64F6"/>
    <w:rsid w:val="006E6902"/>
    <w:rsid w:val="00737327"/>
    <w:rsid w:val="007456A2"/>
    <w:rsid w:val="0076319E"/>
    <w:rsid w:val="00767CF0"/>
    <w:rsid w:val="007820E5"/>
    <w:rsid w:val="007B2525"/>
    <w:rsid w:val="007D6287"/>
    <w:rsid w:val="00803EB1"/>
    <w:rsid w:val="008076BD"/>
    <w:rsid w:val="008112BD"/>
    <w:rsid w:val="008145DE"/>
    <w:rsid w:val="0081632C"/>
    <w:rsid w:val="008467F9"/>
    <w:rsid w:val="008667CA"/>
    <w:rsid w:val="00874F97"/>
    <w:rsid w:val="00890FBD"/>
    <w:rsid w:val="008C03FB"/>
    <w:rsid w:val="008C3835"/>
    <w:rsid w:val="008D7914"/>
    <w:rsid w:val="00906547"/>
    <w:rsid w:val="00910260"/>
    <w:rsid w:val="00917E75"/>
    <w:rsid w:val="009223EB"/>
    <w:rsid w:val="00936198"/>
    <w:rsid w:val="0095208A"/>
    <w:rsid w:val="00973BB2"/>
    <w:rsid w:val="00983246"/>
    <w:rsid w:val="00985F09"/>
    <w:rsid w:val="009D1802"/>
    <w:rsid w:val="00A1161C"/>
    <w:rsid w:val="00A14746"/>
    <w:rsid w:val="00A25A16"/>
    <w:rsid w:val="00A34FED"/>
    <w:rsid w:val="00A763D7"/>
    <w:rsid w:val="00A86901"/>
    <w:rsid w:val="00A936A2"/>
    <w:rsid w:val="00A93E7B"/>
    <w:rsid w:val="00AB1050"/>
    <w:rsid w:val="00AD4E4B"/>
    <w:rsid w:val="00AE373E"/>
    <w:rsid w:val="00B17F8F"/>
    <w:rsid w:val="00B24D2F"/>
    <w:rsid w:val="00B542D0"/>
    <w:rsid w:val="00B7390C"/>
    <w:rsid w:val="00B77BB3"/>
    <w:rsid w:val="00B80DF7"/>
    <w:rsid w:val="00B84CF6"/>
    <w:rsid w:val="00B874DF"/>
    <w:rsid w:val="00B96DD4"/>
    <w:rsid w:val="00C256C2"/>
    <w:rsid w:val="00C33698"/>
    <w:rsid w:val="00C746A6"/>
    <w:rsid w:val="00C75018"/>
    <w:rsid w:val="00CB07BF"/>
    <w:rsid w:val="00CD520A"/>
    <w:rsid w:val="00CE5A8F"/>
    <w:rsid w:val="00CF67E1"/>
    <w:rsid w:val="00D00546"/>
    <w:rsid w:val="00D32DAC"/>
    <w:rsid w:val="00D370F1"/>
    <w:rsid w:val="00D83880"/>
    <w:rsid w:val="00D87FCB"/>
    <w:rsid w:val="00D97BB6"/>
    <w:rsid w:val="00DE0337"/>
    <w:rsid w:val="00E31779"/>
    <w:rsid w:val="00E36B36"/>
    <w:rsid w:val="00E36DD4"/>
    <w:rsid w:val="00E41CDD"/>
    <w:rsid w:val="00E525F9"/>
    <w:rsid w:val="00E73D35"/>
    <w:rsid w:val="00EF0102"/>
    <w:rsid w:val="00EF4765"/>
    <w:rsid w:val="00F01014"/>
    <w:rsid w:val="00F02E88"/>
    <w:rsid w:val="00F11B69"/>
    <w:rsid w:val="00F161F7"/>
    <w:rsid w:val="00F21A42"/>
    <w:rsid w:val="00F21C28"/>
    <w:rsid w:val="00F227F2"/>
    <w:rsid w:val="00F71B5B"/>
    <w:rsid w:val="00F87CB7"/>
    <w:rsid w:val="00F92883"/>
    <w:rsid w:val="00FB06A3"/>
    <w:rsid w:val="00FC470C"/>
    <w:rsid w:val="00FC4AB2"/>
    <w:rsid w:val="00FD58F2"/>
    <w:rsid w:val="00FF0126"/>
    <w:rsid w:val="00FF46F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02906"/>
  <w15:docId w15:val="{4F863070-222F-4AA1-A1FE-BE7CA9465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54" w:lineRule="auto"/>
      <w:ind w:firstLine="190"/>
      <w:jc w:val="both"/>
    </w:pPr>
    <w:rPr>
      <w:rFonts w:ascii="Times New Roman" w:eastAsia="Times New Roman" w:hAnsi="Times New Roman" w:cs="Times New Roman"/>
      <w:color w:val="000000"/>
      <w:sz w:val="24"/>
    </w:rPr>
  </w:style>
  <w:style w:type="paragraph" w:styleId="Overskrift1">
    <w:name w:val="heading 1"/>
    <w:next w:val="Normal"/>
    <w:link w:val="Overskrift1Tegn"/>
    <w:uiPriority w:val="9"/>
    <w:unhideWhenUsed/>
    <w:qFormat/>
    <w:pPr>
      <w:keepNext/>
      <w:keepLines/>
      <w:spacing w:after="0" w:line="249" w:lineRule="auto"/>
      <w:outlineLvl w:val="0"/>
    </w:pPr>
    <w:rPr>
      <w:rFonts w:ascii="Times New Roman" w:eastAsia="Times New Roman" w:hAnsi="Times New Roman" w:cs="Times New Roman"/>
      <w:b/>
      <w:color w:val="707070"/>
      <w:sz w:val="35"/>
    </w:rPr>
  </w:style>
  <w:style w:type="paragraph" w:styleId="Overskrift2">
    <w:name w:val="heading 2"/>
    <w:next w:val="Normal"/>
    <w:link w:val="Overskrift2Tegn"/>
    <w:uiPriority w:val="9"/>
    <w:unhideWhenUsed/>
    <w:qFormat/>
    <w:pPr>
      <w:keepNext/>
      <w:keepLines/>
      <w:spacing w:after="114" w:line="254" w:lineRule="auto"/>
      <w:ind w:left="10" w:right="3" w:hanging="10"/>
      <w:jc w:val="center"/>
      <w:outlineLvl w:val="1"/>
    </w:pPr>
    <w:rPr>
      <w:rFonts w:ascii="Times New Roman" w:eastAsia="Times New Roman" w:hAnsi="Times New Roman" w:cs="Times New Roman"/>
      <w:i/>
      <w:color w:val="000000"/>
      <w:sz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link w:val="Overskrift2"/>
    <w:rPr>
      <w:rFonts w:ascii="Times New Roman" w:eastAsia="Times New Roman" w:hAnsi="Times New Roman" w:cs="Times New Roman"/>
      <w:i/>
      <w:color w:val="000000"/>
      <w:sz w:val="24"/>
    </w:rPr>
  </w:style>
  <w:style w:type="character" w:customStyle="1" w:styleId="Overskrift1Tegn">
    <w:name w:val="Overskrift 1 Tegn"/>
    <w:link w:val="Overskrift1"/>
    <w:rPr>
      <w:rFonts w:ascii="Times New Roman" w:eastAsia="Times New Roman" w:hAnsi="Times New Roman" w:cs="Times New Roman"/>
      <w:b/>
      <w:color w:val="707070"/>
      <w:sz w:val="35"/>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Markeringsbobletekst">
    <w:name w:val="Balloon Text"/>
    <w:basedOn w:val="Normal"/>
    <w:link w:val="MarkeringsbobletekstTegn"/>
    <w:uiPriority w:val="99"/>
    <w:semiHidden/>
    <w:unhideWhenUsed/>
    <w:rsid w:val="00590462"/>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590462"/>
    <w:rPr>
      <w:rFonts w:ascii="Segoe UI" w:eastAsia="Times New Roman" w:hAnsi="Segoe UI" w:cs="Segoe UI"/>
      <w:color w:val="000000"/>
      <w:sz w:val="18"/>
      <w:szCs w:val="18"/>
    </w:rPr>
  </w:style>
  <w:style w:type="character" w:styleId="Hyperlink">
    <w:name w:val="Hyperlink"/>
    <w:basedOn w:val="Standardskrifttypeiafsnit"/>
    <w:uiPriority w:val="99"/>
    <w:unhideWhenUsed/>
    <w:rsid w:val="00435B24"/>
    <w:rPr>
      <w:color w:val="0563C1" w:themeColor="hyperlink"/>
      <w:u w:val="single"/>
    </w:rPr>
  </w:style>
  <w:style w:type="character" w:styleId="Kommentarhenvisning">
    <w:name w:val="annotation reference"/>
    <w:basedOn w:val="Standardskrifttypeiafsnit"/>
    <w:uiPriority w:val="99"/>
    <w:semiHidden/>
    <w:unhideWhenUsed/>
    <w:rsid w:val="00690209"/>
    <w:rPr>
      <w:sz w:val="16"/>
      <w:szCs w:val="16"/>
    </w:rPr>
  </w:style>
  <w:style w:type="paragraph" w:styleId="Kommentartekst">
    <w:name w:val="annotation text"/>
    <w:basedOn w:val="Normal"/>
    <w:link w:val="KommentartekstTegn"/>
    <w:uiPriority w:val="99"/>
    <w:semiHidden/>
    <w:unhideWhenUsed/>
    <w:rsid w:val="00690209"/>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690209"/>
    <w:rPr>
      <w:rFonts w:ascii="Times New Roman" w:eastAsia="Times New Roman" w:hAnsi="Times New Roman" w:cs="Times New Roman"/>
      <w:color w:val="000000"/>
      <w:sz w:val="20"/>
      <w:szCs w:val="20"/>
    </w:rPr>
  </w:style>
  <w:style w:type="paragraph" w:styleId="Kommentaremne">
    <w:name w:val="annotation subject"/>
    <w:basedOn w:val="Kommentartekst"/>
    <w:next w:val="Kommentartekst"/>
    <w:link w:val="KommentaremneTegn"/>
    <w:uiPriority w:val="99"/>
    <w:semiHidden/>
    <w:unhideWhenUsed/>
    <w:rsid w:val="00690209"/>
    <w:rPr>
      <w:b/>
      <w:bCs/>
    </w:rPr>
  </w:style>
  <w:style w:type="character" w:customStyle="1" w:styleId="KommentaremneTegn">
    <w:name w:val="Kommentaremne Tegn"/>
    <w:basedOn w:val="KommentartekstTegn"/>
    <w:link w:val="Kommentaremne"/>
    <w:uiPriority w:val="99"/>
    <w:semiHidden/>
    <w:rsid w:val="00690209"/>
    <w:rPr>
      <w:rFonts w:ascii="Times New Roman" w:eastAsia="Times New Roman" w:hAnsi="Times New Roman" w:cs="Times New Roman"/>
      <w:b/>
      <w:bCs/>
      <w:color w:val="000000"/>
      <w:sz w:val="20"/>
      <w:szCs w:val="20"/>
    </w:rPr>
  </w:style>
  <w:style w:type="paragraph" w:styleId="Listeafsnit">
    <w:name w:val="List Paragraph"/>
    <w:basedOn w:val="Normal"/>
    <w:uiPriority w:val="34"/>
    <w:qFormat/>
    <w:rsid w:val="00A93E7B"/>
    <w:pPr>
      <w:ind w:left="720"/>
      <w:contextualSpacing/>
    </w:pPr>
  </w:style>
  <w:style w:type="paragraph" w:styleId="Sidehoved">
    <w:name w:val="header"/>
    <w:basedOn w:val="Normal"/>
    <w:link w:val="SidehovedTegn"/>
    <w:uiPriority w:val="99"/>
    <w:unhideWhenUsed/>
    <w:rsid w:val="001B5FB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1B5FB0"/>
    <w:rPr>
      <w:rFonts w:ascii="Times New Roman" w:eastAsia="Times New Roman" w:hAnsi="Times New Roman" w:cs="Times New Roman"/>
      <w:color w:val="000000"/>
      <w:sz w:val="24"/>
    </w:rPr>
  </w:style>
  <w:style w:type="paragraph" w:styleId="Korrektur">
    <w:name w:val="Revision"/>
    <w:hidden/>
    <w:uiPriority w:val="99"/>
    <w:semiHidden/>
    <w:rsid w:val="003256A5"/>
    <w:pPr>
      <w:spacing w:after="0" w:line="240" w:lineRule="auto"/>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265</TotalTime>
  <Pages>8</Pages>
  <Words>2896</Words>
  <Characters>17405</Characters>
  <Application>Microsoft Office Word</Application>
  <DocSecurity>0</DocSecurity>
  <Lines>322</Lines>
  <Paragraphs>199</Paragraphs>
  <ScaleCrop>false</ScaleCrop>
  <HeadingPairs>
    <vt:vector size="2" baseType="variant">
      <vt:variant>
        <vt:lpstr>Titel</vt:lpstr>
      </vt:variant>
      <vt:variant>
        <vt:i4>1</vt:i4>
      </vt:variant>
    </vt:vector>
  </HeadingPairs>
  <TitlesOfParts>
    <vt:vector size="1" baseType="lpstr">
      <vt:lpstr>Bekendtgørelse om undervisning af personale, der betjener renseanlæg for spildevand</vt:lpstr>
    </vt:vector>
  </TitlesOfParts>
  <Company>Statens It</Company>
  <LinksUpToDate>false</LinksUpToDate>
  <CharactersWithSpaces>20102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Bekendtgørelse om undervisning af personale, der betjener renseanlæg for spildevand</dc:title>
  <dc:subject/>
  <dc:creator>Tanja Løvgren</dc:creator>
  <cp:keywords/>
  <cp:lastModifiedBy>Tanja Løvgren</cp:lastModifiedBy>
  <cp:revision>21</cp:revision>
  <cp:lastPrinted>2025-04-03T12:17:00Z</cp:lastPrinted>
  <dcterms:created xsi:type="dcterms:W3CDTF">2025-04-24T12:24:00Z</dcterms:created>
  <dcterms:modified xsi:type="dcterms:W3CDTF">2025-05-19T08:55:00Z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